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CAB611" w14:textId="4894873D" w:rsidR="008972C3" w:rsidRPr="00C55CFD" w:rsidRDefault="00562D84" w:rsidP="009B2D7D">
      <w:pPr>
        <w:jc w:val="both"/>
      </w:pPr>
      <w:r w:rsidRPr="00442889">
        <w:rPr>
          <w:noProof/>
          <w:lang w:val="da-DK" w:eastAsia="da-DK"/>
        </w:rPr>
        <w:drawing>
          <wp:anchor distT="0" distB="0" distL="114300" distR="114300" simplePos="0" relativeHeight="251662848" behindDoc="1" locked="0" layoutInCell="1" allowOverlap="1" wp14:anchorId="0BA5232F" wp14:editId="0B57003D">
            <wp:simplePos x="0" y="0"/>
            <wp:positionH relativeFrom="margin">
              <wp:align>center</wp:align>
            </wp:positionH>
            <wp:positionV relativeFrom="margin">
              <wp:align>top</wp:align>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BC6ED6">
        <w:rPr>
          <w:noProof/>
          <w:lang w:val="da-DK" w:eastAsia="da-DK"/>
        </w:rPr>
        <w:drawing>
          <wp:anchor distT="0" distB="0" distL="114300" distR="114300" simplePos="0" relativeHeight="251656704" behindDoc="1" locked="0" layoutInCell="1" allowOverlap="1" wp14:anchorId="4EF6E87D" wp14:editId="5EFB8F6F">
            <wp:simplePos x="0" y="0"/>
            <wp:positionH relativeFrom="page">
              <wp:posOffset>22860</wp:posOffset>
            </wp:positionH>
            <wp:positionV relativeFrom="page">
              <wp:posOffset>1548130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3B79C5E" w14:textId="11C0849D" w:rsidR="00D74AE1" w:rsidRPr="00C55CFD" w:rsidRDefault="00D74AE1" w:rsidP="009B2D7D">
      <w:pPr>
        <w:jc w:val="both"/>
      </w:pPr>
    </w:p>
    <w:p w14:paraId="64FF0A58" w14:textId="77777777" w:rsidR="004E0BBB" w:rsidRPr="00C55CFD" w:rsidRDefault="004E0BBB" w:rsidP="009B2D7D">
      <w:pPr>
        <w:jc w:val="both"/>
      </w:pPr>
    </w:p>
    <w:p w14:paraId="273CC92E" w14:textId="77777777" w:rsidR="004E0BBB" w:rsidRPr="00C55CFD" w:rsidRDefault="004E0BBB" w:rsidP="009B2D7D">
      <w:pPr>
        <w:jc w:val="both"/>
      </w:pPr>
    </w:p>
    <w:p w14:paraId="61FEC32C" w14:textId="25021E6A" w:rsidR="004E0BBB" w:rsidRPr="00C55CFD" w:rsidRDefault="004E0BBB" w:rsidP="009B2D7D">
      <w:pPr>
        <w:jc w:val="both"/>
      </w:pPr>
    </w:p>
    <w:p w14:paraId="01A6A458" w14:textId="52A6696C" w:rsidR="004E0BBB" w:rsidRPr="00BC6ED6" w:rsidRDefault="00BC6ED6" w:rsidP="009B2D7D">
      <w:pPr>
        <w:jc w:val="both"/>
        <w:rPr>
          <w:b/>
          <w:caps/>
          <w:color w:val="FFFFFF" w:themeColor="background1"/>
          <w:sz w:val="50"/>
          <w:szCs w:val="50"/>
        </w:rPr>
      </w:pPr>
      <w:r w:rsidRPr="00BC6ED6">
        <w:rPr>
          <w:b/>
          <w:caps/>
          <w:color w:val="FFFFFF" w:themeColor="background1"/>
          <w:sz w:val="50"/>
          <w:szCs w:val="50"/>
        </w:rPr>
        <w:t>Guideline</w:t>
      </w:r>
    </w:p>
    <w:p w14:paraId="70FB7AF7" w14:textId="1A0CC9B2" w:rsidR="004E0BBB" w:rsidRPr="00C55CFD" w:rsidRDefault="004E0BBB" w:rsidP="009B2D7D">
      <w:pPr>
        <w:jc w:val="both"/>
      </w:pPr>
    </w:p>
    <w:p w14:paraId="7AA93C01" w14:textId="77777777" w:rsidR="004E0BBB" w:rsidRPr="00C55CFD" w:rsidRDefault="004E0BBB" w:rsidP="009B2D7D">
      <w:pPr>
        <w:jc w:val="both"/>
      </w:pPr>
    </w:p>
    <w:p w14:paraId="496FFBDB" w14:textId="77777777" w:rsidR="004E0BBB" w:rsidRDefault="004E0BBB" w:rsidP="009B2D7D">
      <w:pPr>
        <w:jc w:val="both"/>
      </w:pPr>
    </w:p>
    <w:p w14:paraId="482C0667" w14:textId="1596785F" w:rsidR="004B7492" w:rsidRDefault="004B7492" w:rsidP="009B2D7D">
      <w:pPr>
        <w:jc w:val="both"/>
      </w:pPr>
    </w:p>
    <w:p w14:paraId="52F64C30" w14:textId="77777777" w:rsidR="00BC6ED6" w:rsidRPr="00A05463" w:rsidRDefault="00BC6ED6" w:rsidP="00BE6A05">
      <w:pPr>
        <w:pStyle w:val="Documentnumber"/>
        <w:jc w:val="both"/>
        <w:rPr>
          <w:sz w:val="18"/>
          <w:szCs w:val="18"/>
        </w:rPr>
      </w:pPr>
    </w:p>
    <w:p w14:paraId="004E15C8" w14:textId="77777777" w:rsidR="00A05463" w:rsidRDefault="00A05463" w:rsidP="00BE6A05">
      <w:pPr>
        <w:pStyle w:val="Documentnumber"/>
        <w:jc w:val="both"/>
        <w:rPr>
          <w:sz w:val="18"/>
          <w:szCs w:val="18"/>
        </w:rPr>
      </w:pPr>
    </w:p>
    <w:p w14:paraId="35FD27A1" w14:textId="77777777" w:rsidR="00A05463" w:rsidRPr="00A05463" w:rsidRDefault="00A05463" w:rsidP="00A05463"/>
    <w:p w14:paraId="5B2917D1" w14:textId="772DABAB" w:rsidR="00BE6A05" w:rsidRPr="00C55CFD" w:rsidRDefault="00BE6A05" w:rsidP="00BE6A05">
      <w:pPr>
        <w:pStyle w:val="Documentnumber"/>
        <w:jc w:val="both"/>
      </w:pPr>
      <w:r>
        <w:t>G1138</w:t>
      </w:r>
    </w:p>
    <w:p w14:paraId="52839826" w14:textId="77777777" w:rsidR="00BE6A05" w:rsidRPr="00C55CFD" w:rsidRDefault="00BE6A05" w:rsidP="00BE6A05">
      <w:pPr>
        <w:jc w:val="both"/>
      </w:pPr>
    </w:p>
    <w:p w14:paraId="1D70C0E0" w14:textId="7F28719A" w:rsidR="00BE6A05" w:rsidRDefault="00A05463" w:rsidP="00A05463">
      <w:pPr>
        <w:pStyle w:val="Documentname"/>
        <w:rPr>
          <w:ins w:id="0" w:author="Jakob Bang" w:date="2019-04-04T11:44:00Z"/>
          <w:bCs/>
        </w:rPr>
      </w:pPr>
      <w:r>
        <w:rPr>
          <w:bCs/>
        </w:rPr>
        <w:t>The use</w:t>
      </w:r>
      <w:r w:rsidR="00BE6A05" w:rsidRPr="00C55CFD">
        <w:rPr>
          <w:bCs/>
        </w:rPr>
        <w:t xml:space="preserve"> </w:t>
      </w:r>
      <w:r>
        <w:rPr>
          <w:bCs/>
        </w:rPr>
        <w:t>of the</w:t>
      </w:r>
      <w:r w:rsidR="00BE6A05">
        <w:rPr>
          <w:bCs/>
        </w:rPr>
        <w:t xml:space="preserve"> S</w:t>
      </w:r>
      <w:r>
        <w:rPr>
          <w:bCs/>
        </w:rPr>
        <w:t>implified IALA Risk</w:t>
      </w:r>
      <w:r w:rsidR="00BE6A05">
        <w:rPr>
          <w:bCs/>
        </w:rPr>
        <w:t xml:space="preserve"> A</w:t>
      </w:r>
      <w:r>
        <w:rPr>
          <w:bCs/>
        </w:rPr>
        <w:t>ssessment</w:t>
      </w:r>
      <w:r w:rsidR="00BE6A05">
        <w:rPr>
          <w:bCs/>
        </w:rPr>
        <w:t xml:space="preserve"> M</w:t>
      </w:r>
      <w:r>
        <w:rPr>
          <w:bCs/>
        </w:rPr>
        <w:t>ethod</w:t>
      </w:r>
      <w:r w:rsidR="00BE6A05">
        <w:rPr>
          <w:bCs/>
        </w:rPr>
        <w:t xml:space="preserve"> (SIRA)</w:t>
      </w:r>
      <w:ins w:id="1" w:author="Jakob Bang" w:date="2019-04-03T09:24:00Z">
        <w:r w:rsidR="00A30A9E">
          <w:rPr>
            <w:bCs/>
          </w:rPr>
          <w:t>_ARM</w:t>
        </w:r>
        <w:del w:id="2" w:author="Edward Rogers" w:date="2020-10-21T16:49:00Z">
          <w:r w:rsidR="00A30A9E" w:rsidDel="00A05BD9">
            <w:rPr>
              <w:bCs/>
            </w:rPr>
            <w:delText>9</w:delText>
          </w:r>
        </w:del>
      </w:ins>
      <w:ins w:id="3" w:author="Edward Rogers" w:date="2021-10-21T11:04:00Z">
        <w:r w:rsidR="00655A05">
          <w:rPr>
            <w:bCs/>
          </w:rPr>
          <w:t>14</w:t>
        </w:r>
      </w:ins>
      <w:ins w:id="4" w:author="Jakob Bang" w:date="2019-04-03T09:24:00Z">
        <w:r w:rsidR="00A30A9E">
          <w:rPr>
            <w:bCs/>
          </w:rPr>
          <w:t xml:space="preserve"> working document</w:t>
        </w:r>
      </w:ins>
    </w:p>
    <w:p w14:paraId="3191E0D8" w14:textId="37F58446" w:rsidR="00FA656F" w:rsidRDefault="00FA656F" w:rsidP="00A05463">
      <w:pPr>
        <w:pStyle w:val="Documentname"/>
        <w:rPr>
          <w:ins w:id="5" w:author="Jakob Bang" w:date="2019-04-04T11:44:00Z"/>
          <w:bCs/>
        </w:rPr>
      </w:pPr>
    </w:p>
    <w:p w14:paraId="60E03098" w14:textId="77777777" w:rsidR="00FA656F" w:rsidRDefault="00FA656F" w:rsidP="00A05463">
      <w:pPr>
        <w:pStyle w:val="Documentname"/>
        <w:rPr>
          <w:bCs/>
        </w:rPr>
      </w:pPr>
    </w:p>
    <w:p w14:paraId="4AFE5E7C" w14:textId="77777777" w:rsidR="004B7492" w:rsidRDefault="004B7492" w:rsidP="009B2D7D">
      <w:pPr>
        <w:jc w:val="both"/>
      </w:pPr>
    </w:p>
    <w:p w14:paraId="45487EE7" w14:textId="77777777" w:rsidR="00F96483" w:rsidRDefault="00F96483" w:rsidP="009B2D7D">
      <w:pPr>
        <w:jc w:val="both"/>
        <w:rPr>
          <w:ins w:id="6" w:author="Edward Rogers" w:date="2021-10-25T19:09:00Z"/>
          <w:sz w:val="24"/>
          <w:szCs w:val="24"/>
        </w:rPr>
      </w:pPr>
    </w:p>
    <w:p w14:paraId="75F176E7" w14:textId="2BCFE02A" w:rsidR="00F96483" w:rsidRDefault="00F96483" w:rsidP="009B2D7D">
      <w:pPr>
        <w:jc w:val="both"/>
        <w:rPr>
          <w:ins w:id="7" w:author="Edward Rogers" w:date="2021-10-25T19:09:00Z"/>
          <w:sz w:val="24"/>
          <w:szCs w:val="24"/>
        </w:rPr>
      </w:pPr>
      <w:ins w:id="8" w:author="Edward Rogers" w:date="2021-10-25T19:09:00Z">
        <w:r>
          <w:rPr>
            <w:sz w:val="24"/>
            <w:szCs w:val="24"/>
          </w:rPr>
          <w:t xml:space="preserve">ARM 14 – SIRA meeting </w:t>
        </w:r>
        <w:r w:rsidR="0011135E">
          <w:rPr>
            <w:sz w:val="24"/>
            <w:szCs w:val="24"/>
          </w:rPr>
          <w:t>21-10-21 – Agenda</w:t>
        </w:r>
      </w:ins>
    </w:p>
    <w:p w14:paraId="24B34CF3" w14:textId="77777777" w:rsidR="0011135E" w:rsidRDefault="0011135E" w:rsidP="009B2D7D">
      <w:pPr>
        <w:jc w:val="both"/>
        <w:rPr>
          <w:ins w:id="9" w:author="Edward Rogers" w:date="2021-10-25T19:09:00Z"/>
          <w:sz w:val="24"/>
          <w:szCs w:val="24"/>
        </w:rPr>
      </w:pPr>
    </w:p>
    <w:p w14:paraId="44AA24B9" w14:textId="77777777" w:rsidR="0011135E" w:rsidRDefault="00F96483" w:rsidP="00F96483">
      <w:pPr>
        <w:pStyle w:val="ListParagraph"/>
        <w:numPr>
          <w:ilvl w:val="0"/>
          <w:numId w:val="37"/>
        </w:numPr>
        <w:spacing w:after="160" w:line="259" w:lineRule="auto"/>
        <w:rPr>
          <w:ins w:id="10" w:author="Edward Rogers" w:date="2021-10-25T19:09:00Z"/>
        </w:rPr>
      </w:pPr>
      <w:ins w:id="11" w:author="Edward Rogers" w:date="2021-10-25T19:09:00Z">
        <w:r>
          <w:t xml:space="preserve">What is SIRA focused on? </w:t>
        </w:r>
      </w:ins>
    </w:p>
    <w:p w14:paraId="12395B0E" w14:textId="77777777" w:rsidR="0011135E" w:rsidRPr="0011135E" w:rsidRDefault="0011135E" w:rsidP="0011135E">
      <w:pPr>
        <w:pStyle w:val="ListParagraph"/>
        <w:numPr>
          <w:ilvl w:val="1"/>
          <w:numId w:val="37"/>
        </w:numPr>
        <w:spacing w:after="160" w:line="259" w:lineRule="auto"/>
        <w:rPr>
          <w:ins w:id="12" w:author="Edward Rogers" w:date="2021-10-25T19:09:00Z"/>
          <w:color w:val="99509A" w:themeColor="accent6"/>
          <w:rPrChange w:id="13" w:author="Edward Rogers" w:date="2021-10-25T19:10:00Z">
            <w:rPr>
              <w:ins w:id="14" w:author="Edward Rogers" w:date="2021-10-25T19:09:00Z"/>
            </w:rPr>
          </w:rPrChange>
        </w:rPr>
      </w:pPr>
      <w:ins w:id="15" w:author="Edward Rogers" w:date="2021-10-25T19:09:00Z">
        <w:r w:rsidRPr="0011135E">
          <w:rPr>
            <w:color w:val="99509A" w:themeColor="accent6"/>
            <w:rPrChange w:id="16" w:author="Edward Rogers" w:date="2021-10-25T19:10:00Z">
              <w:rPr/>
            </w:rPrChange>
          </w:rPr>
          <w:t xml:space="preserve">Solas </w:t>
        </w:r>
        <w:r w:rsidR="00F96483" w:rsidRPr="0011135E">
          <w:rPr>
            <w:color w:val="99509A" w:themeColor="accent6"/>
            <w:rPrChange w:id="17" w:author="Edward Rogers" w:date="2021-10-25T19:10:00Z">
              <w:rPr/>
            </w:rPrChange>
          </w:rPr>
          <w:t>Chp</w:t>
        </w:r>
        <w:r w:rsidRPr="0011135E">
          <w:rPr>
            <w:color w:val="99509A" w:themeColor="accent6"/>
            <w:rPrChange w:id="18" w:author="Edward Rogers" w:date="2021-10-25T19:10:00Z">
              <w:rPr/>
            </w:rPrChange>
          </w:rPr>
          <w:t>t</w:t>
        </w:r>
        <w:r w:rsidR="00F96483" w:rsidRPr="0011135E">
          <w:rPr>
            <w:color w:val="99509A" w:themeColor="accent6"/>
            <w:rPrChange w:id="19" w:author="Edward Rogers" w:date="2021-10-25T19:10:00Z">
              <w:rPr/>
            </w:rPrChange>
          </w:rPr>
          <w:t xml:space="preserve"> 5 Reg 12, </w:t>
        </w:r>
      </w:ins>
    </w:p>
    <w:p w14:paraId="0472FC49" w14:textId="263B955C" w:rsidR="0011135E" w:rsidRPr="0011135E" w:rsidRDefault="0011135E" w:rsidP="0011135E">
      <w:pPr>
        <w:pStyle w:val="ListParagraph"/>
        <w:numPr>
          <w:ilvl w:val="1"/>
          <w:numId w:val="37"/>
        </w:numPr>
        <w:spacing w:after="160" w:line="259" w:lineRule="auto"/>
        <w:rPr>
          <w:ins w:id="20" w:author="Edward Rogers" w:date="2021-10-25T19:09:00Z"/>
          <w:color w:val="99509A" w:themeColor="accent6"/>
          <w:rPrChange w:id="21" w:author="Edward Rogers" w:date="2021-10-25T19:10:00Z">
            <w:rPr>
              <w:ins w:id="22" w:author="Edward Rogers" w:date="2021-10-25T19:09:00Z"/>
            </w:rPr>
          </w:rPrChange>
        </w:rPr>
      </w:pPr>
      <w:ins w:id="23" w:author="Edward Rogers" w:date="2021-10-25T19:09:00Z">
        <w:r w:rsidRPr="0011135E">
          <w:rPr>
            <w:color w:val="99509A" w:themeColor="accent6"/>
            <w:rPrChange w:id="24" w:author="Edward Rogers" w:date="2021-10-25T19:10:00Z">
              <w:rPr/>
            </w:rPrChange>
          </w:rPr>
          <w:t xml:space="preserve">Solas Chpt 5 Reg </w:t>
        </w:r>
        <w:r w:rsidR="00F96483" w:rsidRPr="0011135E">
          <w:rPr>
            <w:color w:val="99509A" w:themeColor="accent6"/>
            <w:rPrChange w:id="25" w:author="Edward Rogers" w:date="2021-10-25T19:10:00Z">
              <w:rPr/>
            </w:rPrChange>
          </w:rPr>
          <w:t>13</w:t>
        </w:r>
      </w:ins>
    </w:p>
    <w:p w14:paraId="493EBC77" w14:textId="6EA32944" w:rsidR="00F96483" w:rsidRPr="0011135E" w:rsidRDefault="00F96483">
      <w:pPr>
        <w:pStyle w:val="ListParagraph"/>
        <w:numPr>
          <w:ilvl w:val="1"/>
          <w:numId w:val="37"/>
        </w:numPr>
        <w:spacing w:after="160" w:line="259" w:lineRule="auto"/>
        <w:rPr>
          <w:ins w:id="26" w:author="Edward Rogers" w:date="2021-10-25T19:09:00Z"/>
          <w:color w:val="99509A" w:themeColor="accent6"/>
          <w:rPrChange w:id="27" w:author="Edward Rogers" w:date="2021-10-25T19:10:00Z">
            <w:rPr>
              <w:ins w:id="28" w:author="Edward Rogers" w:date="2021-10-25T19:09:00Z"/>
            </w:rPr>
          </w:rPrChange>
        </w:rPr>
        <w:pPrChange w:id="29" w:author="Edward Rogers" w:date="2021-10-25T19:09:00Z">
          <w:pPr>
            <w:pStyle w:val="ListParagraph"/>
            <w:numPr>
              <w:numId w:val="37"/>
            </w:numPr>
            <w:spacing w:after="160" w:line="259" w:lineRule="auto"/>
            <w:ind w:hanging="360"/>
          </w:pPr>
        </w:pPrChange>
      </w:pPr>
      <w:ins w:id="30" w:author="Edward Rogers" w:date="2021-10-25T19:09:00Z">
        <w:r w:rsidRPr="0011135E">
          <w:rPr>
            <w:color w:val="99509A" w:themeColor="accent6"/>
            <w:rPrChange w:id="31" w:author="Edward Rogers" w:date="2021-10-25T19:10:00Z">
              <w:rPr/>
            </w:rPrChange>
          </w:rPr>
          <w:t>other applications.</w:t>
        </w:r>
      </w:ins>
    </w:p>
    <w:p w14:paraId="06D0F7B4" w14:textId="5200D927" w:rsidR="00F96483" w:rsidRPr="001B24D1" w:rsidRDefault="00F96483" w:rsidP="00F96483">
      <w:pPr>
        <w:pStyle w:val="ListParagraph"/>
        <w:numPr>
          <w:ilvl w:val="0"/>
          <w:numId w:val="37"/>
        </w:numPr>
        <w:spacing w:after="160" w:line="259" w:lineRule="auto"/>
        <w:rPr>
          <w:ins w:id="32" w:author="Edward Rogers" w:date="2021-10-25T19:10:00Z"/>
          <w:rPrChange w:id="33" w:author="Edward Rogers" w:date="2021-10-25T19:11:00Z">
            <w:rPr>
              <w:ins w:id="34" w:author="Edward Rogers" w:date="2021-10-25T19:10:00Z"/>
              <w:strike/>
            </w:rPr>
          </w:rPrChange>
        </w:rPr>
      </w:pPr>
      <w:ins w:id="35" w:author="Edward Rogers" w:date="2021-10-25T19:09:00Z">
        <w:r>
          <w:t xml:space="preserve">Guidelines - policy, procedure or </w:t>
        </w:r>
        <w:r w:rsidRPr="001B24D1">
          <w:rPr>
            <w:rPrChange w:id="36" w:author="Edward Rogers" w:date="2021-10-25T19:11:00Z">
              <w:rPr>
                <w:strike/>
              </w:rPr>
            </w:rPrChange>
          </w:rPr>
          <w:t>manual</w:t>
        </w:r>
      </w:ins>
    </w:p>
    <w:p w14:paraId="05979ED7" w14:textId="355B500C" w:rsidR="001B24D1" w:rsidRPr="001B24D1" w:rsidRDefault="001B24D1">
      <w:pPr>
        <w:pStyle w:val="ListParagraph"/>
        <w:numPr>
          <w:ilvl w:val="1"/>
          <w:numId w:val="37"/>
        </w:numPr>
        <w:spacing w:after="160" w:line="259" w:lineRule="auto"/>
        <w:rPr>
          <w:ins w:id="37" w:author="Edward Rogers" w:date="2021-10-25T19:09:00Z"/>
          <w:color w:val="99509A" w:themeColor="accent6"/>
          <w:rPrChange w:id="38" w:author="Edward Rogers" w:date="2021-10-25T19:11:00Z">
            <w:rPr>
              <w:ins w:id="39" w:author="Edward Rogers" w:date="2021-10-25T19:09:00Z"/>
            </w:rPr>
          </w:rPrChange>
        </w:rPr>
        <w:pPrChange w:id="40" w:author="Edward Rogers" w:date="2021-10-25T19:10:00Z">
          <w:pPr>
            <w:pStyle w:val="ListParagraph"/>
            <w:numPr>
              <w:numId w:val="37"/>
            </w:numPr>
            <w:spacing w:after="160" w:line="259" w:lineRule="auto"/>
            <w:ind w:hanging="360"/>
          </w:pPr>
        </w:pPrChange>
      </w:pPr>
      <w:ins w:id="41" w:author="Edward Rogers" w:date="2021-10-25T19:10:00Z">
        <w:r w:rsidRPr="001B24D1">
          <w:rPr>
            <w:color w:val="99509A" w:themeColor="accent6"/>
            <w:rPrChange w:id="42" w:author="Edward Rogers" w:date="2021-10-25T19:11:00Z">
              <w:rPr>
                <w:strike/>
              </w:rPr>
            </w:rPrChange>
          </w:rPr>
          <w:t xml:space="preserve">Agreed that the </w:t>
        </w:r>
      </w:ins>
      <w:ins w:id="43" w:author="Edward Rogers" w:date="2021-10-25T19:11:00Z">
        <w:r w:rsidRPr="001B24D1">
          <w:rPr>
            <w:color w:val="99509A" w:themeColor="accent6"/>
          </w:rPr>
          <w:t>focus</w:t>
        </w:r>
      </w:ins>
      <w:ins w:id="44" w:author="Edward Rogers" w:date="2021-10-25T19:10:00Z">
        <w:r w:rsidRPr="001B24D1">
          <w:rPr>
            <w:color w:val="99509A" w:themeColor="accent6"/>
            <w:rPrChange w:id="45" w:author="Edward Rogers" w:date="2021-10-25T19:11:00Z">
              <w:rPr>
                <w:strike/>
              </w:rPr>
            </w:rPrChange>
          </w:rPr>
          <w:t xml:space="preserve"> in on policy and outline procedure – a manual is considered separate and could be developed by IALA WWA</w:t>
        </w:r>
      </w:ins>
    </w:p>
    <w:p w14:paraId="19BB5909" w14:textId="1EBAE333" w:rsidR="00F96483" w:rsidRDefault="00F96483" w:rsidP="00F96483">
      <w:pPr>
        <w:pStyle w:val="ListParagraph"/>
        <w:numPr>
          <w:ilvl w:val="0"/>
          <w:numId w:val="37"/>
        </w:numPr>
        <w:spacing w:after="160" w:line="259" w:lineRule="auto"/>
        <w:rPr>
          <w:ins w:id="46" w:author="Edward Rogers" w:date="2021-10-25T19:11:00Z"/>
        </w:rPr>
      </w:pPr>
      <w:ins w:id="47" w:author="Edward Rogers" w:date="2021-10-25T19:09:00Z">
        <w:r>
          <w:t>Integration of SIRA with FSA (similar to 1018)</w:t>
        </w:r>
      </w:ins>
    </w:p>
    <w:p w14:paraId="02AAE0D7" w14:textId="39D36DC6" w:rsidR="001B24D1" w:rsidRPr="00ED6862" w:rsidRDefault="001B24D1">
      <w:pPr>
        <w:pStyle w:val="ListParagraph"/>
        <w:numPr>
          <w:ilvl w:val="1"/>
          <w:numId w:val="37"/>
        </w:numPr>
        <w:spacing w:after="160" w:line="259" w:lineRule="auto"/>
        <w:rPr>
          <w:ins w:id="48" w:author="Edward Rogers" w:date="2021-10-25T19:09:00Z"/>
          <w:color w:val="99509A" w:themeColor="accent6"/>
          <w:rPrChange w:id="49" w:author="Edward Rogers" w:date="2021-10-27T11:12:00Z">
            <w:rPr>
              <w:ins w:id="50" w:author="Edward Rogers" w:date="2021-10-25T19:09:00Z"/>
            </w:rPr>
          </w:rPrChange>
        </w:rPr>
        <w:pPrChange w:id="51" w:author="Edward Rogers" w:date="2021-10-25T19:11:00Z">
          <w:pPr>
            <w:pStyle w:val="ListParagraph"/>
            <w:numPr>
              <w:numId w:val="37"/>
            </w:numPr>
            <w:spacing w:after="160" w:line="259" w:lineRule="auto"/>
            <w:ind w:hanging="360"/>
          </w:pPr>
        </w:pPrChange>
      </w:pPr>
      <w:ins w:id="52" w:author="Edward Rogers" w:date="2021-10-25T19:11:00Z">
        <w:r w:rsidRPr="00ED6862">
          <w:rPr>
            <w:color w:val="99509A" w:themeColor="accent6"/>
            <w:rPrChange w:id="53" w:author="Edward Rogers" w:date="2021-10-27T11:12:00Z">
              <w:rPr/>
            </w:rPrChange>
          </w:rPr>
          <w:t>Agreed to integrate SI</w:t>
        </w:r>
      </w:ins>
      <w:ins w:id="54" w:author="Edward Rogers" w:date="2021-10-27T11:08:00Z">
        <w:r w:rsidR="001E0A22" w:rsidRPr="00ED6862">
          <w:rPr>
            <w:color w:val="99509A" w:themeColor="accent6"/>
            <w:rPrChange w:id="55" w:author="Edward Rogers" w:date="2021-10-27T11:12:00Z">
              <w:rPr/>
            </w:rPrChange>
          </w:rPr>
          <w:t>R</w:t>
        </w:r>
      </w:ins>
      <w:ins w:id="56" w:author="Edward Rogers" w:date="2021-10-25T19:11:00Z">
        <w:r w:rsidRPr="00ED6862">
          <w:rPr>
            <w:color w:val="99509A" w:themeColor="accent6"/>
            <w:rPrChange w:id="57" w:author="Edward Rogers" w:date="2021-10-27T11:12:00Z">
              <w:rPr/>
            </w:rPrChange>
          </w:rPr>
          <w:t xml:space="preserve">A </w:t>
        </w:r>
        <w:r w:rsidR="002853B3" w:rsidRPr="00ED6862">
          <w:rPr>
            <w:color w:val="99509A" w:themeColor="accent6"/>
            <w:rPrChange w:id="58" w:author="Edward Rogers" w:date="2021-10-27T11:12:00Z">
              <w:rPr/>
            </w:rPrChange>
          </w:rPr>
          <w:t>Guideline to FSA (similar to 1018)</w:t>
        </w:r>
      </w:ins>
    </w:p>
    <w:p w14:paraId="43535AED" w14:textId="77777777" w:rsidR="00F96483" w:rsidRDefault="00F96483" w:rsidP="00F96483">
      <w:pPr>
        <w:pStyle w:val="ListParagraph"/>
        <w:numPr>
          <w:ilvl w:val="0"/>
          <w:numId w:val="37"/>
        </w:numPr>
        <w:spacing w:after="160" w:line="259" w:lineRule="auto"/>
        <w:rPr>
          <w:ins w:id="59" w:author="Edward Rogers" w:date="2021-10-25T19:09:00Z"/>
        </w:rPr>
      </w:pPr>
      <w:ins w:id="60" w:author="Edward Rogers" w:date="2021-10-25T19:09:00Z">
        <w:r>
          <w:t>Data input / analysis</w:t>
        </w:r>
      </w:ins>
    </w:p>
    <w:p w14:paraId="6FD419D3" w14:textId="00B92DAB" w:rsidR="00F96483" w:rsidRDefault="00F96483" w:rsidP="00F96483">
      <w:pPr>
        <w:pStyle w:val="ListParagraph"/>
        <w:numPr>
          <w:ilvl w:val="1"/>
          <w:numId w:val="37"/>
        </w:numPr>
        <w:spacing w:after="160" w:line="259" w:lineRule="auto"/>
        <w:rPr>
          <w:ins w:id="61" w:author="Edward Rogers" w:date="2021-10-25T19:09:00Z"/>
        </w:rPr>
      </w:pPr>
      <w:ins w:id="62" w:author="Edward Rogers" w:date="2021-10-25T19:09:00Z">
        <w:r>
          <w:t>Documentation review</w:t>
        </w:r>
      </w:ins>
      <w:ins w:id="63" w:author="Edward Rogers" w:date="2021-10-25T19:11:00Z">
        <w:r w:rsidR="002853B3">
          <w:t xml:space="preserve"> </w:t>
        </w:r>
        <w:r w:rsidR="002853B3" w:rsidRPr="0071563E">
          <w:rPr>
            <w:color w:val="99509A" w:themeColor="accent6"/>
            <w:rPrChange w:id="64" w:author="Edward Rogers" w:date="2021-10-25T19:12:00Z">
              <w:rPr/>
            </w:rPrChange>
          </w:rPr>
          <w:t>– agreed as necessary</w:t>
        </w:r>
      </w:ins>
    </w:p>
    <w:p w14:paraId="36EFAACA" w14:textId="0960CBB4" w:rsidR="00F96483" w:rsidRDefault="00F96483" w:rsidP="00F96483">
      <w:pPr>
        <w:pStyle w:val="ListParagraph"/>
        <w:numPr>
          <w:ilvl w:val="1"/>
          <w:numId w:val="37"/>
        </w:numPr>
        <w:spacing w:after="160" w:line="259" w:lineRule="auto"/>
        <w:rPr>
          <w:ins w:id="65" w:author="Edward Rogers" w:date="2021-10-25T19:09:00Z"/>
        </w:rPr>
      </w:pPr>
      <w:ins w:id="66" w:author="Edward Rogers" w:date="2021-10-25T19:09:00Z">
        <w:r>
          <w:t>Traffic Analysis</w:t>
        </w:r>
      </w:ins>
      <w:ins w:id="67" w:author="Edward Rogers" w:date="2021-10-25T19:11:00Z">
        <w:r w:rsidR="002853B3">
          <w:t xml:space="preserve"> </w:t>
        </w:r>
        <w:r w:rsidR="002853B3" w:rsidRPr="0071563E">
          <w:rPr>
            <w:color w:val="99509A" w:themeColor="accent6"/>
            <w:rPrChange w:id="68" w:author="Edward Rogers" w:date="2021-10-25T19:12:00Z">
              <w:rPr/>
            </w:rPrChange>
          </w:rPr>
          <w:t xml:space="preserve">– agreed as </w:t>
        </w:r>
      </w:ins>
      <w:ins w:id="69" w:author="Edward Rogers" w:date="2021-10-25T19:12:00Z">
        <w:r w:rsidR="0071563E" w:rsidRPr="0071563E">
          <w:rPr>
            <w:color w:val="99509A" w:themeColor="accent6"/>
            <w:rPrChange w:id="70" w:author="Edward Rogers" w:date="2021-10-25T19:12:00Z">
              <w:rPr/>
            </w:rPrChange>
          </w:rPr>
          <w:t>useful</w:t>
        </w:r>
      </w:ins>
    </w:p>
    <w:p w14:paraId="2377DA08" w14:textId="2A2384BD" w:rsidR="00F96483" w:rsidRDefault="00F96483" w:rsidP="00F96483">
      <w:pPr>
        <w:pStyle w:val="ListParagraph"/>
        <w:numPr>
          <w:ilvl w:val="1"/>
          <w:numId w:val="37"/>
        </w:numPr>
        <w:spacing w:after="160" w:line="259" w:lineRule="auto"/>
        <w:rPr>
          <w:ins w:id="71" w:author="Edward Rogers" w:date="2021-10-25T19:09:00Z"/>
        </w:rPr>
      </w:pPr>
      <w:ins w:id="72" w:author="Edward Rogers" w:date="2021-10-25T19:09:00Z">
        <w:r>
          <w:t>Historical Incidents</w:t>
        </w:r>
      </w:ins>
      <w:ins w:id="73" w:author="Edward Rogers" w:date="2021-10-25T19:11:00Z">
        <w:r w:rsidR="002853B3" w:rsidRPr="0071563E">
          <w:rPr>
            <w:color w:val="99509A" w:themeColor="accent6"/>
            <w:rPrChange w:id="74" w:author="Edward Rogers" w:date="2021-10-25T19:12:00Z">
              <w:rPr/>
            </w:rPrChange>
          </w:rPr>
          <w:t xml:space="preserve"> </w:t>
        </w:r>
      </w:ins>
      <w:ins w:id="75" w:author="Edward Rogers" w:date="2021-10-25T19:12:00Z">
        <w:r w:rsidR="002853B3" w:rsidRPr="0071563E">
          <w:rPr>
            <w:color w:val="99509A" w:themeColor="accent6"/>
            <w:rPrChange w:id="76" w:author="Edward Rogers" w:date="2021-10-25T19:12:00Z">
              <w:rPr/>
            </w:rPrChange>
          </w:rPr>
          <w:t>–</w:t>
        </w:r>
      </w:ins>
      <w:ins w:id="77" w:author="Edward Rogers" w:date="2021-10-25T19:11:00Z">
        <w:r w:rsidR="002853B3" w:rsidRPr="0071563E">
          <w:rPr>
            <w:color w:val="99509A" w:themeColor="accent6"/>
            <w:rPrChange w:id="78" w:author="Edward Rogers" w:date="2021-10-25T19:12:00Z">
              <w:rPr/>
            </w:rPrChange>
          </w:rPr>
          <w:t xml:space="preserve"> agre</w:t>
        </w:r>
      </w:ins>
      <w:ins w:id="79" w:author="Edward Rogers" w:date="2021-10-25T19:12:00Z">
        <w:r w:rsidR="002853B3" w:rsidRPr="0071563E">
          <w:rPr>
            <w:color w:val="99509A" w:themeColor="accent6"/>
            <w:rPrChange w:id="80" w:author="Edward Rogers" w:date="2021-10-25T19:12:00Z">
              <w:rPr/>
            </w:rPrChange>
          </w:rPr>
          <w:t xml:space="preserve">e </w:t>
        </w:r>
        <w:r w:rsidR="0071563E" w:rsidRPr="0071563E">
          <w:rPr>
            <w:color w:val="99509A" w:themeColor="accent6"/>
          </w:rPr>
          <w:t>useful</w:t>
        </w:r>
      </w:ins>
    </w:p>
    <w:p w14:paraId="47F425CB" w14:textId="7B861431" w:rsidR="00F96483" w:rsidRDefault="00F96483" w:rsidP="00F96483">
      <w:pPr>
        <w:pStyle w:val="ListParagraph"/>
        <w:numPr>
          <w:ilvl w:val="0"/>
          <w:numId w:val="37"/>
        </w:numPr>
        <w:spacing w:after="160" w:line="259" w:lineRule="auto"/>
        <w:rPr>
          <w:ins w:id="81" w:author="Edward Rogers" w:date="2021-10-25T19:12:00Z"/>
        </w:rPr>
      </w:pPr>
      <w:ins w:id="82" w:author="Edward Rogers" w:date="2021-10-25T19:09:00Z">
        <w:r>
          <w:t>Definitions – interface with 1018 and 1138</w:t>
        </w:r>
      </w:ins>
    </w:p>
    <w:p w14:paraId="61C18DD7" w14:textId="5249AE1A" w:rsidR="0071563E" w:rsidRPr="00EC65DB" w:rsidRDefault="0071563E">
      <w:pPr>
        <w:pStyle w:val="ListParagraph"/>
        <w:numPr>
          <w:ilvl w:val="1"/>
          <w:numId w:val="37"/>
        </w:numPr>
        <w:spacing w:after="160" w:line="259" w:lineRule="auto"/>
        <w:rPr>
          <w:ins w:id="83" w:author="Edward Rogers" w:date="2021-10-25T19:09:00Z"/>
          <w:color w:val="99509A" w:themeColor="accent6"/>
          <w:rPrChange w:id="84" w:author="Edward Rogers" w:date="2021-10-25T19:12:00Z">
            <w:rPr>
              <w:ins w:id="85" w:author="Edward Rogers" w:date="2021-10-25T19:09:00Z"/>
            </w:rPr>
          </w:rPrChange>
        </w:rPr>
        <w:pPrChange w:id="86" w:author="Edward Rogers" w:date="2021-10-25T19:12:00Z">
          <w:pPr>
            <w:pStyle w:val="ListParagraph"/>
            <w:numPr>
              <w:numId w:val="37"/>
            </w:numPr>
            <w:spacing w:after="160" w:line="259" w:lineRule="auto"/>
            <w:ind w:hanging="360"/>
          </w:pPr>
        </w:pPrChange>
      </w:pPr>
      <w:ins w:id="87" w:author="Edward Rogers" w:date="2021-10-25T19:12:00Z">
        <w:r w:rsidRPr="00EC65DB">
          <w:rPr>
            <w:color w:val="99509A" w:themeColor="accent6"/>
            <w:rPrChange w:id="88" w:author="Edward Rogers" w:date="2021-10-25T19:12:00Z">
              <w:rPr/>
            </w:rPrChange>
          </w:rPr>
          <w:t>Definitions needed</w:t>
        </w:r>
      </w:ins>
    </w:p>
    <w:p w14:paraId="7C5AC21F" w14:textId="72DA5D2C" w:rsidR="00F96483" w:rsidRDefault="00F96483" w:rsidP="00F96483">
      <w:pPr>
        <w:pStyle w:val="ListParagraph"/>
        <w:numPr>
          <w:ilvl w:val="0"/>
          <w:numId w:val="37"/>
        </w:numPr>
        <w:spacing w:after="160" w:line="259" w:lineRule="auto"/>
        <w:rPr>
          <w:ins w:id="89" w:author="Edward Rogers" w:date="2021-10-25T19:12:00Z"/>
        </w:rPr>
      </w:pPr>
      <w:ins w:id="90" w:author="Edward Rogers" w:date="2021-10-25T19:09:00Z">
        <w:r>
          <w:t>Mitigation / Risk control</w:t>
        </w:r>
      </w:ins>
    </w:p>
    <w:p w14:paraId="3E354550" w14:textId="3EA6BAA9" w:rsidR="00EC65DB" w:rsidRPr="00EC65DB" w:rsidRDefault="00EC65DB">
      <w:pPr>
        <w:pStyle w:val="ListParagraph"/>
        <w:numPr>
          <w:ilvl w:val="1"/>
          <w:numId w:val="37"/>
        </w:numPr>
        <w:spacing w:after="160" w:line="259" w:lineRule="auto"/>
        <w:rPr>
          <w:ins w:id="91" w:author="Edward Rogers" w:date="2021-10-25T19:09:00Z"/>
          <w:color w:val="99509A" w:themeColor="accent6"/>
          <w:rPrChange w:id="92" w:author="Edward Rogers" w:date="2021-10-25T19:13:00Z">
            <w:rPr>
              <w:ins w:id="93" w:author="Edward Rogers" w:date="2021-10-25T19:09:00Z"/>
            </w:rPr>
          </w:rPrChange>
        </w:rPr>
        <w:pPrChange w:id="94" w:author="Edward Rogers" w:date="2021-10-25T19:12:00Z">
          <w:pPr>
            <w:pStyle w:val="ListParagraph"/>
            <w:numPr>
              <w:numId w:val="37"/>
            </w:numPr>
            <w:spacing w:after="160" w:line="259" w:lineRule="auto"/>
            <w:ind w:hanging="360"/>
          </w:pPr>
        </w:pPrChange>
      </w:pPr>
      <w:ins w:id="95" w:author="Edward Rogers" w:date="2021-10-25T19:12:00Z">
        <w:r w:rsidRPr="00EC65DB">
          <w:rPr>
            <w:color w:val="99509A" w:themeColor="accent6"/>
            <w:rPrChange w:id="96" w:author="Edward Rogers" w:date="2021-10-25T19:13:00Z">
              <w:rPr/>
            </w:rPrChange>
          </w:rPr>
          <w:t xml:space="preserve">Agreed to keep qualitative, though note that </w:t>
        </w:r>
      </w:ins>
      <w:ins w:id="97" w:author="Edward Rogers" w:date="2021-10-25T19:13:00Z">
        <w:r w:rsidRPr="00EC65DB">
          <w:rPr>
            <w:color w:val="99509A" w:themeColor="accent6"/>
            <w:rPrChange w:id="98" w:author="Edward Rogers" w:date="2021-10-25T19:13:00Z">
              <w:rPr/>
            </w:rPrChange>
          </w:rPr>
          <w:t xml:space="preserve">quantitative assessments </w:t>
        </w:r>
      </w:ins>
      <w:ins w:id="99" w:author="Edward Rogers" w:date="2021-10-28T22:43:00Z">
        <w:r w:rsidR="00A44398">
          <w:rPr>
            <w:color w:val="99509A" w:themeColor="accent6"/>
          </w:rPr>
          <w:t xml:space="preserve">of risk control efficiency </w:t>
        </w:r>
      </w:ins>
      <w:ins w:id="100" w:author="Edward Rogers" w:date="2021-10-25T19:13:00Z">
        <w:r w:rsidRPr="00EC65DB">
          <w:rPr>
            <w:color w:val="99509A" w:themeColor="accent6"/>
            <w:rPrChange w:id="101" w:author="Edward Rogers" w:date="2021-10-25T19:13:00Z">
              <w:rPr/>
            </w:rPrChange>
          </w:rPr>
          <w:t>can be done.</w:t>
        </w:r>
      </w:ins>
    </w:p>
    <w:p w14:paraId="40D61640" w14:textId="09A7DF4E" w:rsidR="00F96483" w:rsidRDefault="00F96483" w:rsidP="00F96483">
      <w:pPr>
        <w:pStyle w:val="ListParagraph"/>
        <w:numPr>
          <w:ilvl w:val="0"/>
          <w:numId w:val="37"/>
        </w:numPr>
        <w:spacing w:after="160" w:line="259" w:lineRule="auto"/>
        <w:rPr>
          <w:ins w:id="102" w:author="Edward Rogers" w:date="2021-10-25T19:13:00Z"/>
        </w:rPr>
      </w:pPr>
      <w:ins w:id="103" w:author="Edward Rogers" w:date="2021-10-25T19:09:00Z">
        <w:r>
          <w:lastRenderedPageBreak/>
          <w:t>ALARP / Acceptability / Calibrate risk appetite</w:t>
        </w:r>
      </w:ins>
    </w:p>
    <w:p w14:paraId="082E7906" w14:textId="5F92C1D1" w:rsidR="00EC65DB" w:rsidRPr="00EC65DB" w:rsidRDefault="00EC65DB">
      <w:pPr>
        <w:pStyle w:val="ListParagraph"/>
        <w:numPr>
          <w:ilvl w:val="1"/>
          <w:numId w:val="37"/>
        </w:numPr>
        <w:spacing w:after="160" w:line="259" w:lineRule="auto"/>
        <w:rPr>
          <w:ins w:id="104" w:author="Edward Rogers" w:date="2021-10-25T19:09:00Z"/>
          <w:color w:val="99509A" w:themeColor="accent6"/>
          <w:rPrChange w:id="105" w:author="Edward Rogers" w:date="2021-10-25T19:13:00Z">
            <w:rPr>
              <w:ins w:id="106" w:author="Edward Rogers" w:date="2021-10-25T19:09:00Z"/>
            </w:rPr>
          </w:rPrChange>
        </w:rPr>
        <w:pPrChange w:id="107" w:author="Edward Rogers" w:date="2021-10-25T19:13:00Z">
          <w:pPr>
            <w:pStyle w:val="ListParagraph"/>
            <w:numPr>
              <w:numId w:val="37"/>
            </w:numPr>
            <w:spacing w:after="160" w:line="259" w:lineRule="auto"/>
            <w:ind w:hanging="360"/>
          </w:pPr>
        </w:pPrChange>
      </w:pPr>
      <w:ins w:id="108" w:author="Edward Rogers" w:date="2021-10-25T19:13:00Z">
        <w:r w:rsidRPr="00EC65DB">
          <w:rPr>
            <w:color w:val="99509A" w:themeColor="accent6"/>
            <w:rPrChange w:id="109" w:author="Edward Rogers" w:date="2021-10-25T19:13:00Z">
              <w:rPr/>
            </w:rPrChange>
          </w:rPr>
          <w:t>Agreed this was needed</w:t>
        </w:r>
      </w:ins>
      <w:ins w:id="110" w:author="Edward Rogers" w:date="2021-10-28T22:43:00Z">
        <w:r w:rsidR="00A44398">
          <w:rPr>
            <w:color w:val="99509A" w:themeColor="accent6"/>
          </w:rPr>
          <w:t xml:space="preserve"> </w:t>
        </w:r>
      </w:ins>
      <w:ins w:id="111" w:author="Edward Rogers" w:date="2021-10-25T19:13:00Z">
        <w:r w:rsidRPr="00EC65DB">
          <w:rPr>
            <w:color w:val="99509A" w:themeColor="accent6"/>
            <w:rPrChange w:id="112" w:author="Edward Rogers" w:date="2021-10-25T19:13:00Z">
              <w:rPr/>
            </w:rPrChange>
          </w:rPr>
          <w:t>– details to be included in a manual</w:t>
        </w:r>
      </w:ins>
    </w:p>
    <w:p w14:paraId="702059CF" w14:textId="401BA148" w:rsidR="00F96483" w:rsidRDefault="00F96483" w:rsidP="00F96483">
      <w:pPr>
        <w:pStyle w:val="ListParagraph"/>
        <w:numPr>
          <w:ilvl w:val="0"/>
          <w:numId w:val="37"/>
        </w:numPr>
        <w:spacing w:after="160" w:line="259" w:lineRule="auto"/>
        <w:rPr>
          <w:ins w:id="113" w:author="Edward Rogers" w:date="2021-10-25T19:13:00Z"/>
        </w:rPr>
      </w:pPr>
      <w:ins w:id="114" w:author="Edward Rogers" w:date="2021-10-25T19:09:00Z">
        <w:r>
          <w:t>Questionnaire?</w:t>
        </w:r>
      </w:ins>
    </w:p>
    <w:p w14:paraId="7F072F14" w14:textId="7D26229D" w:rsidR="00EC65DB" w:rsidRPr="00ED6862" w:rsidRDefault="00EC65DB">
      <w:pPr>
        <w:pStyle w:val="ListParagraph"/>
        <w:numPr>
          <w:ilvl w:val="1"/>
          <w:numId w:val="37"/>
        </w:numPr>
        <w:spacing w:after="160" w:line="259" w:lineRule="auto"/>
        <w:rPr>
          <w:ins w:id="115" w:author="Edward Rogers" w:date="2021-10-25T19:09:00Z"/>
          <w:color w:val="99509A" w:themeColor="accent6"/>
          <w:rPrChange w:id="116" w:author="Edward Rogers" w:date="2021-10-27T11:12:00Z">
            <w:rPr>
              <w:ins w:id="117" w:author="Edward Rogers" w:date="2021-10-25T19:09:00Z"/>
            </w:rPr>
          </w:rPrChange>
        </w:rPr>
        <w:pPrChange w:id="118" w:author="Edward Rogers" w:date="2021-10-25T19:13:00Z">
          <w:pPr>
            <w:pStyle w:val="ListParagraph"/>
            <w:numPr>
              <w:numId w:val="37"/>
            </w:numPr>
            <w:spacing w:after="160" w:line="259" w:lineRule="auto"/>
            <w:ind w:hanging="360"/>
          </w:pPr>
        </w:pPrChange>
      </w:pPr>
      <w:ins w:id="119" w:author="Edward Rogers" w:date="2021-10-25T19:13:00Z">
        <w:r w:rsidRPr="00ED6862">
          <w:rPr>
            <w:color w:val="99509A" w:themeColor="accent6"/>
            <w:rPrChange w:id="120" w:author="Edward Rogers" w:date="2021-10-27T11:12:00Z">
              <w:rPr/>
            </w:rPrChange>
          </w:rPr>
          <w:t xml:space="preserve">Not covered – </w:t>
        </w:r>
        <w:r w:rsidR="001A3EF7" w:rsidRPr="00ED6862">
          <w:rPr>
            <w:color w:val="99509A" w:themeColor="accent6"/>
            <w:rPrChange w:id="121" w:author="Edward Rogers" w:date="2021-10-27T11:12:00Z">
              <w:rPr/>
            </w:rPrChange>
          </w:rPr>
          <w:t>pass onto ARM 15</w:t>
        </w:r>
      </w:ins>
    </w:p>
    <w:p w14:paraId="5359FA89" w14:textId="015874E7" w:rsidR="00F96483" w:rsidRDefault="00F96483" w:rsidP="009B2D7D">
      <w:pPr>
        <w:jc w:val="both"/>
        <w:rPr>
          <w:ins w:id="122" w:author="Edward Rogers" w:date="2021-10-25T19:09:00Z"/>
          <w:sz w:val="24"/>
          <w:szCs w:val="24"/>
        </w:rPr>
      </w:pPr>
    </w:p>
    <w:p w14:paraId="1B7BA765" w14:textId="09394AA6" w:rsidR="004B7492" w:rsidRDefault="00FA0508" w:rsidP="009B2D7D">
      <w:pPr>
        <w:jc w:val="both"/>
        <w:rPr>
          <w:ins w:id="123" w:author="Edward Rogers" w:date="2020-10-21T16:49:00Z"/>
          <w:sz w:val="24"/>
          <w:szCs w:val="24"/>
        </w:rPr>
      </w:pPr>
      <w:ins w:id="124" w:author="Jakob Bang" w:date="2019-04-04T11:51:00Z">
        <w:r w:rsidRPr="00FA0508">
          <w:rPr>
            <w:sz w:val="24"/>
            <w:szCs w:val="24"/>
            <w:rPrChange w:id="125" w:author="Jakob Bang" w:date="2019-04-04T11:51:00Z">
              <w:rPr/>
            </w:rPrChange>
          </w:rPr>
          <w:t>Headlines for ARM1</w:t>
        </w:r>
        <w:del w:id="126" w:author="Edward Rogers" w:date="2020-10-21T16:49:00Z">
          <w:r w:rsidRPr="00FA0508" w:rsidDel="00A05BD9">
            <w:rPr>
              <w:sz w:val="24"/>
              <w:szCs w:val="24"/>
              <w:rPrChange w:id="127" w:author="Jakob Bang" w:date="2019-04-04T11:51:00Z">
                <w:rPr/>
              </w:rPrChange>
            </w:rPr>
            <w:delText>0</w:delText>
          </w:r>
        </w:del>
      </w:ins>
      <w:ins w:id="128" w:author="Edward Rogers" w:date="2020-10-21T16:49:00Z">
        <w:r w:rsidR="00A05BD9">
          <w:rPr>
            <w:sz w:val="24"/>
            <w:szCs w:val="24"/>
          </w:rPr>
          <w:t>2</w:t>
        </w:r>
      </w:ins>
      <w:ins w:id="129" w:author="Jakob Bang" w:date="2019-04-04T11:51:00Z">
        <w:r>
          <w:rPr>
            <w:sz w:val="24"/>
            <w:szCs w:val="24"/>
          </w:rPr>
          <w:t>:</w:t>
        </w:r>
      </w:ins>
    </w:p>
    <w:p w14:paraId="533282C5" w14:textId="4A8584E4" w:rsidR="00A05BD9" w:rsidDel="00A05BD9" w:rsidRDefault="00A05BD9" w:rsidP="00564D89">
      <w:pPr>
        <w:pStyle w:val="ListParagraph"/>
        <w:numPr>
          <w:ilvl w:val="0"/>
          <w:numId w:val="34"/>
        </w:numPr>
        <w:jc w:val="both"/>
        <w:rPr>
          <w:del w:id="130" w:author="Edward Rogers" w:date="2020-10-21T16:50:00Z"/>
        </w:rPr>
      </w:pPr>
      <w:ins w:id="131" w:author="Edward Rogers" w:date="2020-10-21T16:49:00Z">
        <w:r>
          <w:t xml:space="preserve">The SIRA </w:t>
        </w:r>
      </w:ins>
      <w:ins w:id="132" w:author="Edward Rogers" w:date="2020-10-21T16:51:00Z">
        <w:r>
          <w:t>sub-</w:t>
        </w:r>
      </w:ins>
      <w:ins w:id="133" w:author="Edward Rogers" w:date="2020-10-21T16:49:00Z">
        <w:r>
          <w:t xml:space="preserve">work group reviewed </w:t>
        </w:r>
      </w:ins>
      <w:ins w:id="134" w:author="Edward Rogers" w:date="2020-10-21T16:59:00Z">
        <w:r w:rsidR="002A494B">
          <w:t xml:space="preserve">the availability of </w:t>
        </w:r>
      </w:ins>
      <w:ins w:id="135" w:author="Edward Rogers" w:date="2020-10-21T16:49:00Z">
        <w:r>
          <w:t>intern</w:t>
        </w:r>
      </w:ins>
      <w:ins w:id="136" w:author="Edward Rogers" w:date="2020-10-21T16:50:00Z">
        <w:r>
          <w:t xml:space="preserve">al expertise on deployment of the SIRA tool and concluded most of the working group attendees had little experience of </w:t>
        </w:r>
      </w:ins>
      <w:ins w:id="137" w:author="Edward Rogers" w:date="2020-10-21T16:51:00Z">
        <w:r>
          <w:t>delivering</w:t>
        </w:r>
      </w:ins>
      <w:ins w:id="138" w:author="Edward Rogers" w:date="2020-10-21T16:50:00Z">
        <w:r>
          <w:t xml:space="preserve"> SIRA assessments.  Minsu </w:t>
        </w:r>
        <w:r w:rsidRPr="00A05BD9">
          <w:t xml:space="preserve">Jeon </w:t>
        </w:r>
      </w:ins>
      <w:ins w:id="139" w:author="Edward Rogers" w:date="2020-10-21T16:51:00Z">
        <w:r>
          <w:t xml:space="preserve">kindly attended the </w:t>
        </w:r>
      </w:ins>
      <w:ins w:id="140" w:author="Edward Rogers" w:date="2020-10-21T16:59:00Z">
        <w:r w:rsidR="002A494B">
          <w:t xml:space="preserve">sub - </w:t>
        </w:r>
      </w:ins>
      <w:ins w:id="141" w:author="Edward Rogers" w:date="2020-10-21T16:51:00Z">
        <w:r>
          <w:t xml:space="preserve">working group at the </w:t>
        </w:r>
      </w:ins>
      <w:ins w:id="142" w:author="Edward Rogers" w:date="2020-10-21T16:59:00Z">
        <w:r w:rsidR="002A494B">
          <w:t>invitation</w:t>
        </w:r>
      </w:ins>
      <w:ins w:id="143" w:author="Edward Rogers" w:date="2020-10-21T16:51:00Z">
        <w:r>
          <w:t xml:space="preserve"> of Working Group </w:t>
        </w:r>
      </w:ins>
      <w:ins w:id="144" w:author="Edward Rogers" w:date="2020-10-21T17:01:00Z">
        <w:r w:rsidR="00401D36">
          <w:t xml:space="preserve">3 </w:t>
        </w:r>
      </w:ins>
      <w:ins w:id="145" w:author="Edward Rogers" w:date="2020-10-21T16:51:00Z">
        <w:r>
          <w:t xml:space="preserve">Chair Roger Barker and presented some SIRA assessment he had conducted as part of the </w:t>
        </w:r>
      </w:ins>
      <w:ins w:id="146" w:author="Edward Rogers" w:date="2020-10-21T16:52:00Z">
        <w:r>
          <w:t>Pacific</w:t>
        </w:r>
      </w:ins>
      <w:ins w:id="147" w:author="Edward Rogers" w:date="2020-10-21T16:51:00Z">
        <w:r>
          <w:t xml:space="preserve"> Navigation Project.</w:t>
        </w:r>
      </w:ins>
      <w:ins w:id="148" w:author="Edward Rogers" w:date="2020-10-21T16:52:00Z">
        <w:r>
          <w:t xml:space="preserve">  This was very useful and</w:t>
        </w:r>
      </w:ins>
      <w:ins w:id="149" w:author="Edward Rogers" w:date="2020-10-21T16:59:00Z">
        <w:r w:rsidR="0057358A">
          <w:t xml:space="preserve"> helpful and</w:t>
        </w:r>
      </w:ins>
      <w:ins w:id="150" w:author="Edward Rogers" w:date="2020-10-21T16:52:00Z">
        <w:r>
          <w:t xml:space="preserve"> sparked </w:t>
        </w:r>
      </w:ins>
      <w:ins w:id="151" w:author="Edward Rogers" w:date="2020-10-21T16:59:00Z">
        <w:r w:rsidR="0057358A">
          <w:t xml:space="preserve">many </w:t>
        </w:r>
      </w:ins>
      <w:ins w:id="152" w:author="Edward Rogers" w:date="2020-10-21T16:52:00Z">
        <w:r>
          <w:t>question</w:t>
        </w:r>
      </w:ins>
      <w:ins w:id="153" w:author="Edward Rogers" w:date="2020-10-21T16:59:00Z">
        <w:r w:rsidR="0057358A">
          <w:t>s</w:t>
        </w:r>
      </w:ins>
      <w:ins w:id="154" w:author="Edward Rogers" w:date="2020-10-21T16:52:00Z">
        <w:r>
          <w:t xml:space="preserve"> around how the SIRA tool was being used, which the group felt important in addressing any need for updating of the guideline.  It was therefore decided that a useful exercise would be to</w:t>
        </w:r>
      </w:ins>
      <w:ins w:id="155" w:author="Edward Rogers" w:date="2020-10-21T16:53:00Z">
        <w:r>
          <w:t xml:space="preserve"> issue a questionnaire on IALA Risk Management Tool Kit use</w:t>
        </w:r>
      </w:ins>
      <w:ins w:id="156" w:author="Edward Rogers" w:date="2020-10-21T17:00:00Z">
        <w:r w:rsidR="00A27960">
          <w:t xml:space="preserve"> (note the group extended the focus of the Questionnaire to cover all IALA Risk Management Tools)</w:t>
        </w:r>
      </w:ins>
      <w:ins w:id="157" w:author="Edward Rogers" w:date="2020-10-21T16:53:00Z">
        <w:r>
          <w:t>.  The group then dedicated time to development of a questionnaire (</w:t>
        </w:r>
      </w:ins>
      <w:ins w:id="158" w:author="Edward Rogers" w:date="2020-10-21T17:00:00Z">
        <w:r w:rsidR="00A27960">
          <w:t>a</w:t>
        </w:r>
      </w:ins>
      <w:ins w:id="159" w:author="Edward Rogers" w:date="2020-10-21T16:53:00Z">
        <w:r>
          <w:t>s attached).</w:t>
        </w:r>
      </w:ins>
    </w:p>
    <w:p w14:paraId="344114DD" w14:textId="77777777" w:rsidR="00A05BD9" w:rsidRDefault="00A05BD9" w:rsidP="00564D89">
      <w:pPr>
        <w:pStyle w:val="ListParagraph"/>
        <w:numPr>
          <w:ilvl w:val="0"/>
          <w:numId w:val="34"/>
        </w:numPr>
        <w:jc w:val="both"/>
        <w:rPr>
          <w:ins w:id="160" w:author="Edward Rogers" w:date="2020-10-21T16:53:00Z"/>
        </w:rPr>
      </w:pPr>
    </w:p>
    <w:p w14:paraId="01C288C0" w14:textId="2C345CC6" w:rsidR="00A05BD9" w:rsidRDefault="00A05BD9" w:rsidP="00564D89">
      <w:pPr>
        <w:pStyle w:val="ListParagraph"/>
        <w:numPr>
          <w:ilvl w:val="0"/>
          <w:numId w:val="34"/>
        </w:numPr>
        <w:jc w:val="both"/>
        <w:rPr>
          <w:ins w:id="161" w:author="Edward Rogers" w:date="2020-10-21T16:53:00Z"/>
        </w:rPr>
      </w:pPr>
      <w:ins w:id="162" w:author="Edward Rogers" w:date="2020-10-21T16:53:00Z">
        <w:r>
          <w:t>It was also noted that as G1018 was curre</w:t>
        </w:r>
      </w:ins>
      <w:ins w:id="163" w:author="Edward Rogers" w:date="2020-10-21T16:54:00Z">
        <w:r>
          <w:t>ntly undergoing an update it was necessary to dovetail G1138 with the update of G1018, which was now more focused on mirroring the IMO FSA requirement for risk management.</w:t>
        </w:r>
      </w:ins>
      <w:ins w:id="164" w:author="Edward Rogers" w:date="2020-10-21T17:00:00Z">
        <w:r w:rsidR="00401D36">
          <w:t xml:space="preserve">  This will be </w:t>
        </w:r>
      </w:ins>
      <w:ins w:id="165" w:author="Edward Rogers" w:date="2020-10-21T17:01:00Z">
        <w:r w:rsidR="00401D36">
          <w:t>concluded</w:t>
        </w:r>
      </w:ins>
      <w:ins w:id="166" w:author="Edward Rogers" w:date="2020-10-21T17:00:00Z">
        <w:r w:rsidR="00401D36">
          <w:t xml:space="preserve"> at </w:t>
        </w:r>
      </w:ins>
      <w:ins w:id="167" w:author="Edward Rogers" w:date="2020-10-21T17:01:00Z">
        <w:r w:rsidR="00401D36">
          <w:t>ARM 13.</w:t>
        </w:r>
      </w:ins>
    </w:p>
    <w:p w14:paraId="2F5F17EE" w14:textId="373A9A15" w:rsidR="00A05BD9" w:rsidRPr="00655A05" w:rsidRDefault="00A05BD9">
      <w:pPr>
        <w:pStyle w:val="ListParagraph"/>
        <w:numPr>
          <w:ilvl w:val="0"/>
          <w:numId w:val="34"/>
        </w:numPr>
        <w:jc w:val="both"/>
        <w:rPr>
          <w:ins w:id="168" w:author="Edward Rogers" w:date="2020-10-21T16:51:00Z"/>
        </w:rPr>
        <w:pPrChange w:id="169" w:author="Jakob Bang" w:date="2019-04-04T11:53:00Z">
          <w:pPr>
            <w:jc w:val="both"/>
          </w:pPr>
        </w:pPrChange>
      </w:pPr>
      <w:ins w:id="170" w:author="Edward Rogers" w:date="2020-10-21T16:54:00Z">
        <w:r>
          <w:t>A 1</w:t>
        </w:r>
      </w:ins>
      <w:ins w:id="171" w:author="Edward Rogers" w:date="2020-10-21T16:57:00Z">
        <w:r>
          <w:t>-</w:t>
        </w:r>
      </w:ins>
      <w:ins w:id="172" w:author="Edward Rogers" w:date="2020-10-21T16:54:00Z">
        <w:r>
          <w:t>page SIRA Lite tool was also discussed as length and</w:t>
        </w:r>
      </w:ins>
      <w:ins w:id="173" w:author="Edward Rogers" w:date="2020-10-21T17:01:00Z">
        <w:r w:rsidR="00F36A5B">
          <w:t xml:space="preserve"> it was</w:t>
        </w:r>
      </w:ins>
      <w:ins w:id="174" w:author="Edward Rogers" w:date="2020-10-21T16:54:00Z">
        <w:r>
          <w:t xml:space="preserve"> agree</w:t>
        </w:r>
      </w:ins>
      <w:ins w:id="175" w:author="Edward Rogers" w:date="2020-10-21T17:01:00Z">
        <w:r w:rsidR="00401D36">
          <w:t>d</w:t>
        </w:r>
      </w:ins>
      <w:ins w:id="176" w:author="Edward Rogers" w:date="2020-10-21T16:54:00Z">
        <w:r>
          <w:t xml:space="preserve"> with W</w:t>
        </w:r>
      </w:ins>
      <w:ins w:id="177" w:author="Edward Rogers" w:date="2020-10-21T17:01:00Z">
        <w:r w:rsidR="00401D36">
          <w:t>orking Group 3</w:t>
        </w:r>
      </w:ins>
      <w:ins w:id="178" w:author="Edward Rogers" w:date="2020-10-21T16:55:00Z">
        <w:r>
          <w:t xml:space="preserve"> Chari Roger Barker that this was best included as part of G1018.  It was noted that good progress of this had been made by G1018 </w:t>
        </w:r>
      </w:ins>
      <w:ins w:id="179" w:author="Edward Rogers" w:date="2020-10-21T17:01:00Z">
        <w:r w:rsidR="00F36A5B">
          <w:t>Sub-working Group C</w:t>
        </w:r>
      </w:ins>
      <w:ins w:id="180" w:author="Edward Rogers" w:date="2020-10-21T16:55:00Z">
        <w:r>
          <w:t xml:space="preserve">hair Ernst </w:t>
        </w:r>
      </w:ins>
      <w:ins w:id="181" w:author="Edward Rogers" w:date="2020-10-21T16:56:00Z">
        <w:r>
          <w:t xml:space="preserve">Bolt </w:t>
        </w:r>
      </w:ins>
      <w:ins w:id="182" w:author="Edward Rogers" w:date="2020-10-21T16:55:00Z">
        <w:r>
          <w:t xml:space="preserve">and that it would be possible to develop this 1 page risk </w:t>
        </w:r>
      </w:ins>
      <w:ins w:id="183" w:author="Edward Rogers" w:date="2020-10-21T16:56:00Z">
        <w:r>
          <w:t>assessment</w:t>
        </w:r>
      </w:ins>
      <w:ins w:id="184" w:author="Edward Rogers" w:date="2020-10-21T16:55:00Z">
        <w:r>
          <w:t xml:space="preserve"> through the creation of an inter-sessional group</w:t>
        </w:r>
      </w:ins>
      <w:ins w:id="185" w:author="Edward Rogers" w:date="2020-10-21T16:56:00Z">
        <w:r>
          <w:t xml:space="preserve">.  </w:t>
        </w:r>
        <w:r w:rsidRPr="00A05BD9">
          <w:t xml:space="preserve">Raul Escalante </w:t>
        </w:r>
        <w:r>
          <w:t xml:space="preserve">and Ed Rogers volunteered to interface with Ernst </w:t>
        </w:r>
      </w:ins>
      <w:ins w:id="186" w:author="Edward Rogers" w:date="2020-10-21T16:57:00Z">
        <w:r>
          <w:t>B</w:t>
        </w:r>
      </w:ins>
      <w:ins w:id="187" w:author="Edward Rogers" w:date="2020-10-21T16:56:00Z">
        <w:r>
          <w:t xml:space="preserve">olt </w:t>
        </w:r>
      </w:ins>
      <w:ins w:id="188" w:author="Edward Rogers" w:date="2020-10-21T16:57:00Z">
        <w:r>
          <w:t>and Roger Barker in this regards</w:t>
        </w:r>
      </w:ins>
      <w:ins w:id="189" w:author="Edward Rogers" w:date="2020-10-21T17:01:00Z">
        <w:r w:rsidR="00243FB0">
          <w:t xml:space="preserve"> </w:t>
        </w:r>
      </w:ins>
      <w:ins w:id="190" w:author="Edward Rogers" w:date="2020-10-21T17:02:00Z">
        <w:r w:rsidR="00243FB0">
          <w:t>for an inter-sessional group</w:t>
        </w:r>
      </w:ins>
      <w:ins w:id="191" w:author="Edward Rogers" w:date="2020-10-21T16:57:00Z">
        <w:r>
          <w:t>.</w:t>
        </w:r>
      </w:ins>
    </w:p>
    <w:p w14:paraId="49769EBB" w14:textId="65FFCD41" w:rsidR="00A05BD9" w:rsidRDefault="00A05BD9" w:rsidP="00564D89">
      <w:pPr>
        <w:pStyle w:val="ListParagraph"/>
        <w:numPr>
          <w:ilvl w:val="0"/>
          <w:numId w:val="34"/>
        </w:numPr>
        <w:jc w:val="both"/>
        <w:rPr>
          <w:ins w:id="192" w:author="Edward Rogers" w:date="2020-10-21T16:57:00Z"/>
        </w:rPr>
      </w:pPr>
      <w:ins w:id="193" w:author="Edward Rogers" w:date="2020-10-21T16:57:00Z">
        <w:r>
          <w:t>Out standing actions for review of the G1138 guideline</w:t>
        </w:r>
      </w:ins>
      <w:ins w:id="194" w:author="Edward Rogers" w:date="2020-10-21T16:58:00Z">
        <w:r>
          <w:t>, as previously noted from ARM 10 &amp; 11</w:t>
        </w:r>
      </w:ins>
      <w:ins w:id="195" w:author="Edward Rogers" w:date="2020-10-21T17:02:00Z">
        <w:r w:rsidR="00243FB0">
          <w:t>,</w:t>
        </w:r>
      </w:ins>
      <w:ins w:id="196" w:author="Edward Rogers" w:date="2020-10-21T16:58:00Z">
        <w:r>
          <w:t xml:space="preserve"> </w:t>
        </w:r>
      </w:ins>
      <w:ins w:id="197" w:author="Edward Rogers" w:date="2020-10-21T16:57:00Z">
        <w:r>
          <w:t>include review of the following</w:t>
        </w:r>
      </w:ins>
      <w:ins w:id="198" w:author="Edward Rogers" w:date="2020-10-21T17:02:00Z">
        <w:r w:rsidR="00243FB0">
          <w:t>:</w:t>
        </w:r>
      </w:ins>
    </w:p>
    <w:p w14:paraId="1D0DC5F2" w14:textId="0F54F639" w:rsidR="00FA0508" w:rsidRDefault="00FA0508">
      <w:pPr>
        <w:pStyle w:val="ListParagraph"/>
        <w:numPr>
          <w:ilvl w:val="1"/>
          <w:numId w:val="34"/>
        </w:numPr>
        <w:jc w:val="both"/>
        <w:rPr>
          <w:ins w:id="199" w:author="Jakob Bang" w:date="2019-04-04T11:53:00Z"/>
        </w:rPr>
        <w:pPrChange w:id="200" w:author="Edward Rogers" w:date="2020-10-21T16:57:00Z">
          <w:pPr>
            <w:jc w:val="both"/>
          </w:pPr>
        </w:pPrChange>
      </w:pPr>
      <w:ins w:id="201" w:author="Jakob Bang" w:date="2019-04-04T11:52:00Z">
        <w:r w:rsidRPr="00FA0508">
          <w:t xml:space="preserve">Is the structure </w:t>
        </w:r>
      </w:ins>
      <w:ins w:id="202" w:author="Jakob Bang" w:date="2019-04-04T11:53:00Z">
        <w:r w:rsidRPr="00FA0508">
          <w:t xml:space="preserve">and annexes </w:t>
        </w:r>
      </w:ins>
      <w:ins w:id="203" w:author="Jakob Bang" w:date="2019-04-04T11:52:00Z">
        <w:r w:rsidRPr="00FA0508">
          <w:t>ok</w:t>
        </w:r>
      </w:ins>
      <w:ins w:id="204" w:author="Jakob Bang" w:date="2019-04-04T11:53:00Z">
        <w:r w:rsidRPr="00FA0508">
          <w:t xml:space="preserve"> ?</w:t>
        </w:r>
      </w:ins>
    </w:p>
    <w:p w14:paraId="7F96A002" w14:textId="54D9E507" w:rsidR="00FA0508" w:rsidRDefault="00FA0508">
      <w:pPr>
        <w:pStyle w:val="ListParagraph"/>
        <w:numPr>
          <w:ilvl w:val="1"/>
          <w:numId w:val="34"/>
        </w:numPr>
        <w:jc w:val="both"/>
        <w:rPr>
          <w:ins w:id="205" w:author="Jakob Bang" w:date="2019-04-04T11:54:00Z"/>
        </w:rPr>
        <w:pPrChange w:id="206" w:author="Edward Rogers" w:date="2020-10-21T16:57:00Z">
          <w:pPr>
            <w:jc w:val="both"/>
          </w:pPr>
        </w:pPrChange>
      </w:pPr>
      <w:ins w:id="207" w:author="Jakob Bang" w:date="2019-04-04T11:53:00Z">
        <w:r>
          <w:t>Rewrite the “Introduction</w:t>
        </w:r>
      </w:ins>
      <w:ins w:id="208" w:author="Jakob Bang" w:date="2019-04-04T11:54:00Z">
        <w:r>
          <w:t>”</w:t>
        </w:r>
      </w:ins>
    </w:p>
    <w:p w14:paraId="46341CED" w14:textId="62090C85" w:rsidR="00FA0508" w:rsidRDefault="00FA0508">
      <w:pPr>
        <w:pStyle w:val="ListParagraph"/>
        <w:numPr>
          <w:ilvl w:val="1"/>
          <w:numId w:val="34"/>
        </w:numPr>
        <w:jc w:val="both"/>
        <w:rPr>
          <w:ins w:id="209" w:author="Jakob Bang" w:date="2019-04-04T11:55:00Z"/>
        </w:rPr>
        <w:pPrChange w:id="210" w:author="Edward Rogers" w:date="2020-10-21T16:57:00Z">
          <w:pPr>
            <w:jc w:val="both"/>
          </w:pPr>
        </w:pPrChange>
      </w:pPr>
      <w:ins w:id="211" w:author="Jakob Bang" w:date="2019-04-04T11:54:00Z">
        <w:r>
          <w:t>Do we need “Background”</w:t>
        </w:r>
      </w:ins>
    </w:p>
    <w:p w14:paraId="10322AD4" w14:textId="3B16B9BE" w:rsidR="00FA0508" w:rsidRDefault="00FA0508">
      <w:pPr>
        <w:pStyle w:val="ListParagraph"/>
        <w:numPr>
          <w:ilvl w:val="1"/>
          <w:numId w:val="34"/>
        </w:numPr>
        <w:jc w:val="both"/>
        <w:rPr>
          <w:ins w:id="212" w:author="Jakob Bang" w:date="2019-04-04T11:56:00Z"/>
        </w:rPr>
        <w:pPrChange w:id="213" w:author="Edward Rogers" w:date="2020-10-21T16:58:00Z">
          <w:pPr>
            <w:jc w:val="both"/>
          </w:pPr>
        </w:pPrChange>
      </w:pPr>
      <w:ins w:id="214" w:author="Jakob Bang" w:date="2019-04-04T11:55:00Z">
        <w:r>
          <w:t>“P</w:t>
        </w:r>
        <w:r w:rsidRPr="00FA0508">
          <w:t>robability (or likelihood</w:t>
        </w:r>
        <w:r>
          <w:t>) etc.</w:t>
        </w:r>
      </w:ins>
      <w:ins w:id="215" w:author="Jakob Bang" w:date="2019-04-04T11:56:00Z">
        <w:r>
          <w:t>”</w:t>
        </w:r>
      </w:ins>
      <w:ins w:id="216" w:author="Jakob Bang" w:date="2019-04-04T11:55:00Z">
        <w:r>
          <w:t xml:space="preserve"> must be </w:t>
        </w:r>
      </w:ins>
      <w:ins w:id="217" w:author="Jakob Bang" w:date="2019-04-04T11:56:00Z">
        <w:r>
          <w:t>aligned</w:t>
        </w:r>
      </w:ins>
      <w:ins w:id="218" w:author="Jakob Bang" w:date="2019-04-04T11:55:00Z">
        <w:r>
          <w:t xml:space="preserve"> </w:t>
        </w:r>
      </w:ins>
      <w:ins w:id="219" w:author="Jakob Bang" w:date="2019-04-04T11:56:00Z">
        <w:r>
          <w:t>with G1018</w:t>
        </w:r>
      </w:ins>
    </w:p>
    <w:p w14:paraId="03D2A2C4" w14:textId="423070AE" w:rsidR="00FA0508" w:rsidRDefault="00FA0508">
      <w:pPr>
        <w:pStyle w:val="ListParagraph"/>
        <w:numPr>
          <w:ilvl w:val="1"/>
          <w:numId w:val="34"/>
        </w:numPr>
        <w:jc w:val="both"/>
        <w:rPr>
          <w:ins w:id="220" w:author="Jakob Bang" w:date="2019-04-04T12:00:00Z"/>
        </w:rPr>
        <w:pPrChange w:id="221" w:author="Edward Rogers" w:date="2020-10-21T16:57:00Z">
          <w:pPr>
            <w:jc w:val="both"/>
          </w:pPr>
        </w:pPrChange>
      </w:pPr>
      <w:ins w:id="222" w:author="Jakob Bang" w:date="2019-04-04T11:58:00Z">
        <w:r w:rsidRPr="00FA0508">
          <w:t xml:space="preserve">The SIRA risk assessment process </w:t>
        </w:r>
      </w:ins>
      <w:ins w:id="223" w:author="Jakob Bang" w:date="2019-04-04T11:59:00Z">
        <w:r>
          <w:t xml:space="preserve">steps </w:t>
        </w:r>
      </w:ins>
      <w:ins w:id="224" w:author="Jakob Bang" w:date="2019-04-04T11:58:00Z">
        <w:r>
          <w:t>must be</w:t>
        </w:r>
        <w:r w:rsidRPr="00FA0508">
          <w:t xml:space="preserve"> </w:t>
        </w:r>
        <w:r>
          <w:t>aligned</w:t>
        </w:r>
        <w:r w:rsidRPr="00FA0508">
          <w:t xml:space="preserve"> </w:t>
        </w:r>
      </w:ins>
      <w:ins w:id="225" w:author="Jakob Bang" w:date="2019-04-04T11:59:00Z">
        <w:r>
          <w:t>with</w:t>
        </w:r>
      </w:ins>
      <w:ins w:id="226" w:author="Jakob Bang" w:date="2019-04-04T11:58:00Z">
        <w:r w:rsidRPr="00FA0508">
          <w:t xml:space="preserve"> </w:t>
        </w:r>
        <w:r>
          <w:t>G1018</w:t>
        </w:r>
      </w:ins>
    </w:p>
    <w:p w14:paraId="575FA511" w14:textId="7C43872D" w:rsidR="00756E99" w:rsidRDefault="00756E99">
      <w:pPr>
        <w:pStyle w:val="ListParagraph"/>
        <w:numPr>
          <w:ilvl w:val="1"/>
          <w:numId w:val="34"/>
        </w:numPr>
        <w:jc w:val="both"/>
        <w:rPr>
          <w:ins w:id="227" w:author="Jakob Bang" w:date="2019-04-04T12:01:00Z"/>
        </w:rPr>
        <w:pPrChange w:id="228" w:author="Edward Rogers" w:date="2020-10-21T16:57:00Z">
          <w:pPr>
            <w:jc w:val="both"/>
          </w:pPr>
        </w:pPrChange>
      </w:pPr>
      <w:ins w:id="229" w:author="Jakob Bang" w:date="2019-04-04T12:00:00Z">
        <w:r>
          <w:t>The text from the AMSA document must be merged into the guideline</w:t>
        </w:r>
      </w:ins>
    </w:p>
    <w:p w14:paraId="45A5CC8C" w14:textId="46BB82CC" w:rsidR="00756E99" w:rsidRDefault="00756E99">
      <w:pPr>
        <w:pStyle w:val="ListParagraph"/>
        <w:numPr>
          <w:ilvl w:val="1"/>
          <w:numId w:val="34"/>
        </w:numPr>
        <w:jc w:val="both"/>
        <w:rPr>
          <w:ins w:id="230" w:author="Jakob Bang" w:date="2019-04-04T12:02:00Z"/>
        </w:rPr>
        <w:pPrChange w:id="231" w:author="Edward Rogers" w:date="2020-10-21T16:57:00Z">
          <w:pPr>
            <w:jc w:val="both"/>
          </w:pPr>
        </w:pPrChange>
      </w:pPr>
      <w:ins w:id="232" w:author="Jakob Bang" w:date="2019-04-04T12:01:00Z">
        <w:r>
          <w:t xml:space="preserve">Improve the zone definition and figure </w:t>
        </w:r>
      </w:ins>
    </w:p>
    <w:p w14:paraId="51F68C3D" w14:textId="6D1FF98E" w:rsidR="00756E99" w:rsidRPr="00756E99" w:rsidRDefault="00756E99">
      <w:pPr>
        <w:pStyle w:val="ListParagraph"/>
        <w:numPr>
          <w:ilvl w:val="1"/>
          <w:numId w:val="34"/>
        </w:numPr>
        <w:rPr>
          <w:ins w:id="233" w:author="Jakob Bang" w:date="2019-04-04T12:02:00Z"/>
        </w:rPr>
        <w:pPrChange w:id="234" w:author="Edward Rogers" w:date="2020-10-21T16:57:00Z">
          <w:pPr>
            <w:pStyle w:val="ListParagraph"/>
            <w:numPr>
              <w:numId w:val="34"/>
            </w:numPr>
            <w:ind w:hanging="360"/>
          </w:pPr>
        </w:pPrChange>
      </w:pPr>
      <w:ins w:id="235" w:author="Jakob Bang" w:date="2019-04-04T12:02:00Z">
        <w:r>
          <w:t>S</w:t>
        </w:r>
        <w:r w:rsidRPr="00756E99">
          <w:t>election of zones</w:t>
        </w:r>
        <w:r>
          <w:t>: combine and merged for MSA text</w:t>
        </w:r>
      </w:ins>
    </w:p>
    <w:p w14:paraId="229598B0" w14:textId="33561E7D" w:rsidR="00756E99" w:rsidRDefault="00756E99">
      <w:pPr>
        <w:pStyle w:val="ListParagraph"/>
        <w:numPr>
          <w:ilvl w:val="1"/>
          <w:numId w:val="34"/>
        </w:numPr>
        <w:jc w:val="both"/>
        <w:rPr>
          <w:ins w:id="236" w:author="Jakob Bang" w:date="2019-04-04T12:06:00Z"/>
        </w:rPr>
        <w:pPrChange w:id="237" w:author="Edward Rogers" w:date="2020-10-21T16:57:00Z">
          <w:pPr>
            <w:jc w:val="both"/>
          </w:pPr>
        </w:pPrChange>
      </w:pPr>
      <w:ins w:id="238" w:author="Jakob Bang" w:date="2019-04-04T12:04:00Z">
        <w:r>
          <w:t>Extend the last matrix with “Existing risk control measures/Additional risk control measures”</w:t>
        </w:r>
      </w:ins>
    </w:p>
    <w:p w14:paraId="09DC76C2" w14:textId="31F3F5D5" w:rsidR="00756E99" w:rsidRPr="00FA0508" w:rsidRDefault="00756E99">
      <w:pPr>
        <w:pStyle w:val="ListParagraph"/>
        <w:numPr>
          <w:ilvl w:val="1"/>
          <w:numId w:val="34"/>
        </w:numPr>
        <w:jc w:val="both"/>
        <w:pPrChange w:id="239" w:author="Edward Rogers" w:date="2020-10-21T16:57:00Z">
          <w:pPr>
            <w:jc w:val="both"/>
          </w:pPr>
        </w:pPrChange>
      </w:pPr>
      <w:ins w:id="240" w:author="Jakob Bang" w:date="2019-04-04T12:06:00Z">
        <w:r>
          <w:t>New annex about “Reporting”, based on the template in the AMSA Document.</w:t>
        </w:r>
      </w:ins>
    </w:p>
    <w:p w14:paraId="71D19A31" w14:textId="77777777" w:rsidR="004B7492" w:rsidRDefault="004B7492" w:rsidP="009B2D7D">
      <w:pPr>
        <w:jc w:val="both"/>
      </w:pPr>
    </w:p>
    <w:p w14:paraId="1115351A" w14:textId="77777777" w:rsidR="004B7492" w:rsidRDefault="004B7492" w:rsidP="009B2D7D">
      <w:pPr>
        <w:jc w:val="both"/>
      </w:pPr>
    </w:p>
    <w:p w14:paraId="75A2DE1D" w14:textId="77777777" w:rsidR="004B7492" w:rsidRDefault="004B7492" w:rsidP="009B2D7D">
      <w:pPr>
        <w:jc w:val="both"/>
      </w:pPr>
    </w:p>
    <w:p w14:paraId="042FFD2B" w14:textId="77777777" w:rsidR="004B7492" w:rsidRDefault="004B7492" w:rsidP="009B2D7D">
      <w:pPr>
        <w:jc w:val="both"/>
      </w:pPr>
    </w:p>
    <w:p w14:paraId="40100D33" w14:textId="77777777" w:rsidR="004B7492" w:rsidRDefault="004B7492" w:rsidP="009B2D7D">
      <w:pPr>
        <w:jc w:val="both"/>
      </w:pPr>
    </w:p>
    <w:p w14:paraId="42D7284E" w14:textId="77777777" w:rsidR="004B7492" w:rsidRDefault="004B7492" w:rsidP="009B2D7D">
      <w:pPr>
        <w:jc w:val="both"/>
      </w:pPr>
    </w:p>
    <w:p w14:paraId="53321CD0" w14:textId="77777777" w:rsidR="004B7492" w:rsidRPr="00C55CFD" w:rsidRDefault="004B7492" w:rsidP="009B2D7D">
      <w:pPr>
        <w:jc w:val="both"/>
      </w:pPr>
    </w:p>
    <w:p w14:paraId="681DE662" w14:textId="77777777" w:rsidR="004E0BBB" w:rsidRPr="00C55CFD" w:rsidRDefault="004E0BBB" w:rsidP="009B2D7D">
      <w:pPr>
        <w:jc w:val="both"/>
      </w:pPr>
    </w:p>
    <w:p w14:paraId="5E1C3808" w14:textId="77777777" w:rsidR="004E0BBB" w:rsidRDefault="004E0BBB" w:rsidP="009B2D7D">
      <w:pPr>
        <w:jc w:val="both"/>
      </w:pPr>
    </w:p>
    <w:p w14:paraId="26B0F512" w14:textId="77777777" w:rsidR="004B7492" w:rsidRDefault="004B7492" w:rsidP="009B2D7D">
      <w:pPr>
        <w:jc w:val="both"/>
      </w:pPr>
    </w:p>
    <w:p w14:paraId="6DB667FD" w14:textId="77777777" w:rsidR="004B7492" w:rsidRDefault="004B7492" w:rsidP="009B2D7D">
      <w:pPr>
        <w:jc w:val="both"/>
      </w:pPr>
    </w:p>
    <w:p w14:paraId="09C03473" w14:textId="77777777" w:rsidR="004B7492" w:rsidRDefault="004B7492" w:rsidP="009B2D7D">
      <w:pPr>
        <w:jc w:val="both"/>
      </w:pPr>
    </w:p>
    <w:p w14:paraId="2DA8C3AB" w14:textId="77777777" w:rsidR="004B7492" w:rsidRDefault="004B7492" w:rsidP="009B2D7D">
      <w:pPr>
        <w:jc w:val="both"/>
      </w:pPr>
    </w:p>
    <w:p w14:paraId="3E67512F" w14:textId="77777777" w:rsidR="004B7492" w:rsidRDefault="004B7492" w:rsidP="009B2D7D">
      <w:pPr>
        <w:jc w:val="both"/>
      </w:pPr>
    </w:p>
    <w:p w14:paraId="1C15F9B2" w14:textId="77777777" w:rsidR="004B7492" w:rsidRDefault="004B7492" w:rsidP="009B2D7D">
      <w:pPr>
        <w:jc w:val="both"/>
      </w:pPr>
    </w:p>
    <w:p w14:paraId="1218F104" w14:textId="77777777" w:rsidR="004B7492" w:rsidRDefault="004B7492" w:rsidP="009B2D7D">
      <w:pPr>
        <w:jc w:val="both"/>
      </w:pPr>
    </w:p>
    <w:p w14:paraId="61E2E7A4" w14:textId="77777777" w:rsidR="004B7492" w:rsidRDefault="004B7492" w:rsidP="009B2D7D">
      <w:pPr>
        <w:jc w:val="both"/>
      </w:pPr>
    </w:p>
    <w:p w14:paraId="3396ED4A" w14:textId="77777777" w:rsidR="00A05463" w:rsidRDefault="00A05463" w:rsidP="009B2D7D">
      <w:pPr>
        <w:jc w:val="both"/>
      </w:pPr>
    </w:p>
    <w:p w14:paraId="40AC1E9F" w14:textId="77777777" w:rsidR="00A05463" w:rsidRPr="00C55CFD" w:rsidRDefault="00A05463" w:rsidP="009B2D7D">
      <w:pPr>
        <w:jc w:val="both"/>
      </w:pPr>
    </w:p>
    <w:p w14:paraId="7B9E8376" w14:textId="77777777" w:rsidR="004E0BBB" w:rsidRPr="00C55CFD" w:rsidRDefault="004E0BBB" w:rsidP="009B2D7D">
      <w:pPr>
        <w:jc w:val="both"/>
      </w:pPr>
    </w:p>
    <w:p w14:paraId="0B26500A" w14:textId="77777777" w:rsidR="004E0BBB" w:rsidRPr="00C55CFD" w:rsidRDefault="004E0BBB" w:rsidP="009B2D7D">
      <w:pPr>
        <w:jc w:val="both"/>
      </w:pPr>
    </w:p>
    <w:p w14:paraId="48B1E369" w14:textId="638BD538" w:rsidR="004E0BBB" w:rsidRPr="00C55CFD" w:rsidRDefault="004E0BBB" w:rsidP="009B2D7D">
      <w:pPr>
        <w:pStyle w:val="Editionnumber"/>
        <w:jc w:val="both"/>
      </w:pPr>
      <w:r w:rsidRPr="00C55CFD">
        <w:t>Edition 1.0</w:t>
      </w:r>
      <w:r w:rsidR="009A6D95">
        <w:t xml:space="preserve"> </w:t>
      </w:r>
    </w:p>
    <w:p w14:paraId="6B6E09AF" w14:textId="60D84620" w:rsidR="004E0BBB" w:rsidRPr="00C55CFD" w:rsidRDefault="004E0BBB" w:rsidP="009B2D7D">
      <w:pPr>
        <w:pStyle w:val="Documentdate"/>
        <w:jc w:val="both"/>
      </w:pPr>
      <w:r w:rsidRPr="00C55CFD">
        <w:t>D</w:t>
      </w:r>
      <w:r w:rsidR="004B39E5" w:rsidRPr="00C55CFD">
        <w:t>ecember 201</w:t>
      </w:r>
      <w:r w:rsidR="00C34D72">
        <w:t>7</w:t>
      </w:r>
    </w:p>
    <w:p w14:paraId="3F79638B" w14:textId="60660928" w:rsidR="00BC27F6" w:rsidRDefault="00BC27F6" w:rsidP="00EE6F70">
      <w:pPr>
        <w:tabs>
          <w:tab w:val="left" w:pos="2300"/>
        </w:tabs>
        <w:rPr>
          <w:ins w:id="241" w:author="Jakob Bang" w:date="2019-04-04T11:50:00Z"/>
        </w:rPr>
      </w:pPr>
    </w:p>
    <w:p w14:paraId="457A2A68" w14:textId="0370A917" w:rsidR="00FA0508" w:rsidRDefault="00FA0508" w:rsidP="00EE6F70">
      <w:pPr>
        <w:tabs>
          <w:tab w:val="left" w:pos="2300"/>
        </w:tabs>
        <w:rPr>
          <w:ins w:id="242" w:author="Jakob Bang" w:date="2019-04-04T11:50:00Z"/>
        </w:rPr>
      </w:pPr>
    </w:p>
    <w:p w14:paraId="14139759" w14:textId="7BD26762" w:rsidR="00FA0508" w:rsidRDefault="00FA0508" w:rsidP="00EE6F70">
      <w:pPr>
        <w:tabs>
          <w:tab w:val="left" w:pos="2300"/>
        </w:tabs>
        <w:rPr>
          <w:ins w:id="243" w:author="Jakob Bang" w:date="2019-04-04T11:50:00Z"/>
        </w:rPr>
      </w:pPr>
    </w:p>
    <w:p w14:paraId="51D516C2" w14:textId="5EF48D47" w:rsidR="00FA0508" w:rsidRDefault="00FA0508" w:rsidP="00EE6F70">
      <w:pPr>
        <w:tabs>
          <w:tab w:val="left" w:pos="2300"/>
        </w:tabs>
        <w:rPr>
          <w:ins w:id="244" w:author="Jakob Bang" w:date="2019-04-04T11:50:00Z"/>
        </w:rPr>
      </w:pPr>
    </w:p>
    <w:p w14:paraId="66DCB761" w14:textId="77777777" w:rsidR="00FA0508" w:rsidRPr="00EE6F70" w:rsidRDefault="00FA0508" w:rsidP="00EE6F70">
      <w:pPr>
        <w:tabs>
          <w:tab w:val="left" w:pos="2300"/>
        </w:tabs>
        <w:sectPr w:rsidR="00FA0508" w:rsidRPr="00EE6F70" w:rsidSect="007E30DF">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567" w:right="1276" w:bottom="2495" w:left="1276" w:header="567" w:footer="567" w:gutter="0"/>
          <w:cols w:space="708"/>
          <w:docGrid w:linePitch="360"/>
        </w:sectPr>
      </w:pPr>
    </w:p>
    <w:tbl>
      <w:tblPr>
        <w:tblW w:w="10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5742"/>
        <w:gridCol w:w="2591"/>
      </w:tblGrid>
      <w:tr w:rsidR="009E5CD1" w:rsidRPr="00405755" w14:paraId="511E60CC" w14:textId="77777777" w:rsidTr="006B5E8F">
        <w:tc>
          <w:tcPr>
            <w:tcW w:w="1908" w:type="dxa"/>
          </w:tcPr>
          <w:p w14:paraId="239E84BB" w14:textId="77777777" w:rsidR="009E5CD1" w:rsidRPr="00405755" w:rsidRDefault="009E5CD1" w:rsidP="006B5E8F">
            <w:pPr>
              <w:pStyle w:val="Tabletexttitle"/>
            </w:pPr>
            <w:r w:rsidRPr="00405755">
              <w:lastRenderedPageBreak/>
              <w:t>Date</w:t>
            </w:r>
          </w:p>
        </w:tc>
        <w:tc>
          <w:tcPr>
            <w:tcW w:w="5742" w:type="dxa"/>
          </w:tcPr>
          <w:p w14:paraId="1356C670" w14:textId="77777777" w:rsidR="009E5CD1" w:rsidRPr="00405755" w:rsidRDefault="009E5CD1" w:rsidP="006B5E8F">
            <w:pPr>
              <w:pStyle w:val="Tabletexttitle"/>
            </w:pPr>
            <w:r>
              <w:t>Details</w:t>
            </w:r>
          </w:p>
        </w:tc>
        <w:tc>
          <w:tcPr>
            <w:tcW w:w="2591" w:type="dxa"/>
          </w:tcPr>
          <w:p w14:paraId="03077BA0" w14:textId="77777777" w:rsidR="009E5CD1" w:rsidRPr="00405755" w:rsidRDefault="009E5CD1" w:rsidP="006B5E8F">
            <w:pPr>
              <w:pStyle w:val="Tabletexttitle"/>
              <w:ind w:right="112"/>
            </w:pPr>
            <w:r>
              <w:t>Approval</w:t>
            </w:r>
          </w:p>
        </w:tc>
      </w:tr>
      <w:tr w:rsidR="009E5CD1" w:rsidRPr="00405755" w14:paraId="133FF786" w14:textId="77777777" w:rsidTr="006B5E8F">
        <w:trPr>
          <w:trHeight w:val="851"/>
        </w:trPr>
        <w:tc>
          <w:tcPr>
            <w:tcW w:w="1908" w:type="dxa"/>
            <w:vAlign w:val="center"/>
          </w:tcPr>
          <w:p w14:paraId="15744A61" w14:textId="77777777" w:rsidR="009E5CD1" w:rsidRPr="00405755" w:rsidRDefault="009E5CD1" w:rsidP="006B5E8F">
            <w:pPr>
              <w:pStyle w:val="Tabletext"/>
            </w:pPr>
            <w:r>
              <w:t>December 2017</w:t>
            </w:r>
          </w:p>
        </w:tc>
        <w:tc>
          <w:tcPr>
            <w:tcW w:w="5742" w:type="dxa"/>
            <w:vAlign w:val="center"/>
          </w:tcPr>
          <w:p w14:paraId="295634AB" w14:textId="77777777" w:rsidR="009E5CD1" w:rsidRPr="00405755" w:rsidRDefault="009E5CD1" w:rsidP="006B5E8F">
            <w:pPr>
              <w:pStyle w:val="Tabletext"/>
            </w:pPr>
            <w:r>
              <w:t>1</w:t>
            </w:r>
            <w:r w:rsidRPr="002E03DC">
              <w:rPr>
                <w:vertAlign w:val="superscript"/>
              </w:rPr>
              <w:t>st</w:t>
            </w:r>
            <w:r>
              <w:t xml:space="preserve"> issue</w:t>
            </w:r>
          </w:p>
        </w:tc>
        <w:tc>
          <w:tcPr>
            <w:tcW w:w="2591" w:type="dxa"/>
            <w:vAlign w:val="center"/>
          </w:tcPr>
          <w:p w14:paraId="6B2F5E42" w14:textId="4C708F29" w:rsidR="009E5CD1" w:rsidRPr="00405755" w:rsidRDefault="009E5CD1" w:rsidP="00A05463">
            <w:pPr>
              <w:pStyle w:val="Tabletext"/>
            </w:pPr>
            <w:r>
              <w:t>Council 65</w:t>
            </w:r>
          </w:p>
        </w:tc>
      </w:tr>
      <w:tr w:rsidR="00823B7C" w:rsidRPr="00405755" w14:paraId="465E315B" w14:textId="77777777" w:rsidTr="006B5E8F">
        <w:trPr>
          <w:trHeight w:val="851"/>
        </w:trPr>
        <w:tc>
          <w:tcPr>
            <w:tcW w:w="1908" w:type="dxa"/>
            <w:vAlign w:val="center"/>
          </w:tcPr>
          <w:p w14:paraId="7E4AD023" w14:textId="77777777" w:rsidR="00823B7C" w:rsidRDefault="00823B7C" w:rsidP="006B5E8F">
            <w:pPr>
              <w:pStyle w:val="Tabletext"/>
            </w:pPr>
          </w:p>
        </w:tc>
        <w:tc>
          <w:tcPr>
            <w:tcW w:w="5742" w:type="dxa"/>
            <w:vAlign w:val="center"/>
          </w:tcPr>
          <w:p w14:paraId="171FD7C3" w14:textId="77777777" w:rsidR="00823B7C" w:rsidRDefault="00823B7C" w:rsidP="006B5E8F">
            <w:pPr>
              <w:pStyle w:val="Tabletext"/>
            </w:pPr>
          </w:p>
        </w:tc>
        <w:tc>
          <w:tcPr>
            <w:tcW w:w="2591" w:type="dxa"/>
            <w:vAlign w:val="center"/>
          </w:tcPr>
          <w:p w14:paraId="3BA50FDC" w14:textId="77777777" w:rsidR="00823B7C" w:rsidRDefault="00823B7C" w:rsidP="00A05463">
            <w:pPr>
              <w:pStyle w:val="Tabletext"/>
            </w:pPr>
          </w:p>
        </w:tc>
      </w:tr>
      <w:tr w:rsidR="00823B7C" w:rsidRPr="00405755" w14:paraId="62880B51" w14:textId="77777777" w:rsidTr="006B5E8F">
        <w:trPr>
          <w:trHeight w:val="851"/>
        </w:trPr>
        <w:tc>
          <w:tcPr>
            <w:tcW w:w="1908" w:type="dxa"/>
            <w:vAlign w:val="center"/>
          </w:tcPr>
          <w:p w14:paraId="0E1B0255" w14:textId="77777777" w:rsidR="00823B7C" w:rsidRDefault="00823B7C" w:rsidP="006B5E8F">
            <w:pPr>
              <w:pStyle w:val="Tabletext"/>
            </w:pPr>
          </w:p>
        </w:tc>
        <w:tc>
          <w:tcPr>
            <w:tcW w:w="5742" w:type="dxa"/>
            <w:vAlign w:val="center"/>
          </w:tcPr>
          <w:p w14:paraId="3D3520C4" w14:textId="77777777" w:rsidR="00823B7C" w:rsidRDefault="00823B7C" w:rsidP="006B5E8F">
            <w:pPr>
              <w:pStyle w:val="Tabletext"/>
            </w:pPr>
          </w:p>
        </w:tc>
        <w:tc>
          <w:tcPr>
            <w:tcW w:w="2591" w:type="dxa"/>
            <w:vAlign w:val="center"/>
          </w:tcPr>
          <w:p w14:paraId="3A36C749" w14:textId="77777777" w:rsidR="00823B7C" w:rsidRDefault="00823B7C" w:rsidP="00A05463">
            <w:pPr>
              <w:pStyle w:val="Tabletext"/>
            </w:pPr>
          </w:p>
        </w:tc>
      </w:tr>
    </w:tbl>
    <w:p w14:paraId="0FB7B5A3" w14:textId="09CDCA8E" w:rsidR="005E4659" w:rsidRPr="002F79A4" w:rsidRDefault="005E4659" w:rsidP="002F79A4">
      <w:pPr>
        <w:tabs>
          <w:tab w:val="left" w:pos="582"/>
        </w:tabs>
        <w:sectPr w:rsidR="005E4659" w:rsidRPr="002F79A4" w:rsidSect="00C716E5">
          <w:headerReference w:type="even" r:id="rId19"/>
          <w:headerReference w:type="default" r:id="rId20"/>
          <w:footerReference w:type="default" r:id="rId21"/>
          <w:headerReference w:type="first" r:id="rId22"/>
          <w:pgSz w:w="11906" w:h="16838" w:code="9"/>
          <w:pgMar w:top="567" w:right="794" w:bottom="567" w:left="907" w:header="567" w:footer="850" w:gutter="0"/>
          <w:cols w:space="708"/>
          <w:docGrid w:linePitch="360"/>
        </w:sectPr>
      </w:pPr>
    </w:p>
    <w:p w14:paraId="07D92D84" w14:textId="0B8C7B2F" w:rsidR="001865B8" w:rsidRDefault="00DE7712">
      <w:pPr>
        <w:pStyle w:val="TOC1"/>
        <w:rPr>
          <w:ins w:id="247" w:author="Edward Rogers" w:date="2021-10-21T11:41:00Z"/>
          <w:rFonts w:eastAsiaTheme="minorEastAsia"/>
          <w:b w:val="0"/>
          <w:color w:val="auto"/>
          <w:lang w:eastAsia="en-GB"/>
        </w:rPr>
      </w:pPr>
      <w:r>
        <w:rPr>
          <w:rFonts w:eastAsia="Times New Roman" w:cs="Times New Roman"/>
          <w:szCs w:val="20"/>
        </w:rPr>
        <w:lastRenderedPageBreak/>
        <w:fldChar w:fldCharType="begin"/>
      </w:r>
      <w:r>
        <w:rPr>
          <w:rFonts w:eastAsia="Times New Roman" w:cs="Times New Roman"/>
          <w:szCs w:val="20"/>
        </w:rPr>
        <w:instrText xml:space="preserve"> TOC \o "1-3" \t "Annex;1" </w:instrText>
      </w:r>
      <w:r>
        <w:rPr>
          <w:rFonts w:eastAsia="Times New Roman" w:cs="Times New Roman"/>
          <w:szCs w:val="20"/>
        </w:rPr>
        <w:fldChar w:fldCharType="separate"/>
      </w:r>
      <w:ins w:id="248" w:author="Edward Rogers" w:date="2021-10-21T11:41:00Z">
        <w:r w:rsidR="001865B8" w:rsidRPr="00A44902">
          <w:t>1.</w:t>
        </w:r>
        <w:r w:rsidR="001865B8">
          <w:rPr>
            <w:rFonts w:eastAsiaTheme="minorEastAsia"/>
            <w:b w:val="0"/>
            <w:color w:val="auto"/>
            <w:lang w:eastAsia="en-GB"/>
          </w:rPr>
          <w:tab/>
        </w:r>
        <w:r w:rsidR="001865B8" w:rsidRPr="00A44902">
          <w:t>INTRODUCTION</w:t>
        </w:r>
        <w:r w:rsidR="001865B8">
          <w:tab/>
        </w:r>
        <w:r w:rsidR="001865B8">
          <w:fldChar w:fldCharType="begin"/>
        </w:r>
        <w:r w:rsidR="001865B8">
          <w:instrText xml:space="preserve"> PAGEREF _Toc85708884 \h </w:instrText>
        </w:r>
      </w:ins>
      <w:r w:rsidR="001865B8">
        <w:fldChar w:fldCharType="separate"/>
      </w:r>
      <w:ins w:id="249" w:author="Edward Rogers" w:date="2021-10-21T11:41:00Z">
        <w:r w:rsidR="001865B8">
          <w:t>5</w:t>
        </w:r>
        <w:r w:rsidR="001865B8">
          <w:fldChar w:fldCharType="end"/>
        </w:r>
      </w:ins>
    </w:p>
    <w:p w14:paraId="31B3C84B" w14:textId="246BA3C8" w:rsidR="001865B8" w:rsidRDefault="001865B8">
      <w:pPr>
        <w:pStyle w:val="TOC2"/>
        <w:rPr>
          <w:ins w:id="250" w:author="Edward Rogers" w:date="2021-10-21T11:41:00Z"/>
          <w:rFonts w:eastAsiaTheme="minorEastAsia"/>
          <w:color w:val="auto"/>
          <w:lang w:eastAsia="en-GB"/>
        </w:rPr>
      </w:pPr>
      <w:ins w:id="251" w:author="Edward Rogers" w:date="2021-10-21T11:41:00Z">
        <w:r w:rsidRPr="00A44902">
          <w:t>1.1.</w:t>
        </w:r>
        <w:r>
          <w:rPr>
            <w:rFonts w:eastAsiaTheme="minorEastAsia"/>
            <w:color w:val="auto"/>
            <w:lang w:eastAsia="en-GB"/>
          </w:rPr>
          <w:tab/>
        </w:r>
        <w:r>
          <w:t>BACKGROUND</w:t>
        </w:r>
        <w:r>
          <w:tab/>
        </w:r>
        <w:r>
          <w:fldChar w:fldCharType="begin"/>
        </w:r>
        <w:r>
          <w:instrText xml:space="preserve"> PAGEREF _Toc85708885 \h </w:instrText>
        </w:r>
      </w:ins>
      <w:r>
        <w:fldChar w:fldCharType="separate"/>
      </w:r>
      <w:ins w:id="252" w:author="Edward Rogers" w:date="2021-10-21T11:41:00Z">
        <w:r>
          <w:t>6</w:t>
        </w:r>
        <w:r>
          <w:fldChar w:fldCharType="end"/>
        </w:r>
      </w:ins>
    </w:p>
    <w:p w14:paraId="5917A695" w14:textId="11A82657" w:rsidR="001865B8" w:rsidRDefault="001865B8">
      <w:pPr>
        <w:pStyle w:val="TOC2"/>
        <w:rPr>
          <w:ins w:id="253" w:author="Edward Rogers" w:date="2021-10-21T11:41:00Z"/>
          <w:rFonts w:eastAsiaTheme="minorEastAsia"/>
          <w:color w:val="auto"/>
          <w:lang w:eastAsia="en-GB"/>
        </w:rPr>
      </w:pPr>
      <w:ins w:id="254" w:author="Edward Rogers" w:date="2021-10-21T11:41:00Z">
        <w:r w:rsidRPr="00A44902">
          <w:t>1.2.</w:t>
        </w:r>
        <w:r>
          <w:rPr>
            <w:rFonts w:eastAsiaTheme="minorEastAsia"/>
            <w:color w:val="auto"/>
            <w:lang w:eastAsia="en-GB"/>
          </w:rPr>
          <w:tab/>
        </w:r>
        <w:r>
          <w:t>PURPOSE</w:t>
        </w:r>
        <w:r>
          <w:tab/>
        </w:r>
        <w:r>
          <w:fldChar w:fldCharType="begin"/>
        </w:r>
        <w:r>
          <w:instrText xml:space="preserve"> PAGEREF _Toc85708886 \h </w:instrText>
        </w:r>
      </w:ins>
      <w:r>
        <w:fldChar w:fldCharType="separate"/>
      </w:r>
      <w:ins w:id="255" w:author="Edward Rogers" w:date="2021-10-21T11:41:00Z">
        <w:r>
          <w:t>6</w:t>
        </w:r>
        <w:r>
          <w:fldChar w:fldCharType="end"/>
        </w:r>
      </w:ins>
    </w:p>
    <w:p w14:paraId="7B5E8AF3" w14:textId="75301155" w:rsidR="001865B8" w:rsidRDefault="001865B8">
      <w:pPr>
        <w:pStyle w:val="TOC1"/>
        <w:rPr>
          <w:ins w:id="256" w:author="Edward Rogers" w:date="2021-10-21T11:41:00Z"/>
          <w:rFonts w:eastAsiaTheme="minorEastAsia"/>
          <w:b w:val="0"/>
          <w:color w:val="auto"/>
          <w:lang w:eastAsia="en-GB"/>
        </w:rPr>
      </w:pPr>
      <w:ins w:id="257" w:author="Edward Rogers" w:date="2021-10-21T11:41:00Z">
        <w:r w:rsidRPr="00A44902">
          <w:t>2.</w:t>
        </w:r>
        <w:r>
          <w:rPr>
            <w:rFonts w:eastAsiaTheme="minorEastAsia"/>
            <w:b w:val="0"/>
            <w:color w:val="auto"/>
            <w:lang w:eastAsia="en-GB"/>
          </w:rPr>
          <w:tab/>
        </w:r>
        <w:r w:rsidRPr="00A44902">
          <w:t>THE SIRA PROCESS</w:t>
        </w:r>
        <w:r>
          <w:tab/>
        </w:r>
        <w:r>
          <w:fldChar w:fldCharType="begin"/>
        </w:r>
        <w:r>
          <w:instrText xml:space="preserve"> PAGEREF _Toc85708887 \h </w:instrText>
        </w:r>
      </w:ins>
      <w:r>
        <w:fldChar w:fldCharType="separate"/>
      </w:r>
      <w:ins w:id="258" w:author="Edward Rogers" w:date="2021-10-21T11:41:00Z">
        <w:r>
          <w:t>7</w:t>
        </w:r>
        <w:r>
          <w:fldChar w:fldCharType="end"/>
        </w:r>
      </w:ins>
    </w:p>
    <w:p w14:paraId="750590E6" w14:textId="5FACE3B7" w:rsidR="001865B8" w:rsidRDefault="001865B8">
      <w:pPr>
        <w:pStyle w:val="TOC2"/>
        <w:rPr>
          <w:ins w:id="259" w:author="Edward Rogers" w:date="2021-10-21T11:41:00Z"/>
          <w:rFonts w:eastAsiaTheme="minorEastAsia"/>
          <w:color w:val="auto"/>
          <w:lang w:eastAsia="en-GB"/>
        </w:rPr>
      </w:pPr>
      <w:ins w:id="260" w:author="Edward Rogers" w:date="2021-10-21T11:41:00Z">
        <w:r w:rsidRPr="00A44902">
          <w:t>2.1.</w:t>
        </w:r>
        <w:r>
          <w:rPr>
            <w:rFonts w:eastAsiaTheme="minorEastAsia"/>
            <w:color w:val="auto"/>
            <w:lang w:eastAsia="en-GB"/>
          </w:rPr>
          <w:tab/>
        </w:r>
        <w:r>
          <w:t>OVERVIEW</w:t>
        </w:r>
        <w:r>
          <w:tab/>
        </w:r>
        <w:r>
          <w:fldChar w:fldCharType="begin"/>
        </w:r>
        <w:r>
          <w:instrText xml:space="preserve"> PAGEREF _Toc85708888 \h </w:instrText>
        </w:r>
      </w:ins>
      <w:r>
        <w:fldChar w:fldCharType="separate"/>
      </w:r>
      <w:ins w:id="261" w:author="Edward Rogers" w:date="2021-10-21T11:41:00Z">
        <w:r>
          <w:t>7</w:t>
        </w:r>
        <w:r>
          <w:fldChar w:fldCharType="end"/>
        </w:r>
      </w:ins>
    </w:p>
    <w:p w14:paraId="7194B4DF" w14:textId="50946D14" w:rsidR="001865B8" w:rsidRDefault="001865B8">
      <w:pPr>
        <w:pStyle w:val="TOC2"/>
        <w:rPr>
          <w:ins w:id="262" w:author="Edward Rogers" w:date="2021-10-21T11:41:00Z"/>
          <w:rFonts w:eastAsiaTheme="minorEastAsia"/>
          <w:color w:val="auto"/>
          <w:lang w:eastAsia="en-GB"/>
        </w:rPr>
      </w:pPr>
      <w:ins w:id="263" w:author="Edward Rogers" w:date="2021-10-21T11:41:00Z">
        <w:r w:rsidRPr="00A44902">
          <w:t>2.2.</w:t>
        </w:r>
        <w:r>
          <w:rPr>
            <w:rFonts w:eastAsiaTheme="minorEastAsia"/>
            <w:color w:val="auto"/>
            <w:lang w:eastAsia="en-GB"/>
          </w:rPr>
          <w:tab/>
        </w:r>
        <w:r>
          <w:t>SELECTION OF ZONES</w:t>
        </w:r>
        <w:r>
          <w:tab/>
        </w:r>
        <w:r>
          <w:fldChar w:fldCharType="begin"/>
        </w:r>
        <w:r>
          <w:instrText xml:space="preserve"> PAGEREF _Toc85708889 \h </w:instrText>
        </w:r>
      </w:ins>
      <w:r>
        <w:fldChar w:fldCharType="separate"/>
      </w:r>
      <w:ins w:id="264" w:author="Edward Rogers" w:date="2021-10-21T11:41:00Z">
        <w:r>
          <w:t>8</w:t>
        </w:r>
        <w:r>
          <w:fldChar w:fldCharType="end"/>
        </w:r>
      </w:ins>
    </w:p>
    <w:p w14:paraId="70EBCFD0" w14:textId="6706DA15" w:rsidR="001865B8" w:rsidRDefault="001865B8">
      <w:pPr>
        <w:pStyle w:val="TOC2"/>
        <w:rPr>
          <w:ins w:id="265" w:author="Edward Rogers" w:date="2021-10-21T11:41:00Z"/>
          <w:rFonts w:eastAsiaTheme="minorEastAsia"/>
          <w:color w:val="auto"/>
          <w:lang w:eastAsia="en-GB"/>
        </w:rPr>
      </w:pPr>
      <w:ins w:id="266" w:author="Edward Rogers" w:date="2021-10-21T11:41:00Z">
        <w:r w:rsidRPr="00A44902">
          <w:t>2.3.</w:t>
        </w:r>
        <w:r>
          <w:rPr>
            <w:rFonts w:eastAsiaTheme="minorEastAsia"/>
            <w:color w:val="auto"/>
            <w:lang w:eastAsia="en-GB"/>
          </w:rPr>
          <w:tab/>
        </w:r>
        <w:r>
          <w:t>IDENTIFYING HAZARDS</w:t>
        </w:r>
        <w:r>
          <w:tab/>
        </w:r>
        <w:r>
          <w:fldChar w:fldCharType="begin"/>
        </w:r>
        <w:r>
          <w:instrText xml:space="preserve"> PAGEREF _Toc85708890 \h </w:instrText>
        </w:r>
      </w:ins>
      <w:r>
        <w:fldChar w:fldCharType="separate"/>
      </w:r>
      <w:ins w:id="267" w:author="Edward Rogers" w:date="2021-10-21T11:41:00Z">
        <w:r>
          <w:t>9</w:t>
        </w:r>
        <w:r>
          <w:fldChar w:fldCharType="end"/>
        </w:r>
      </w:ins>
    </w:p>
    <w:p w14:paraId="219041B2" w14:textId="46E425EA" w:rsidR="001865B8" w:rsidRDefault="001865B8">
      <w:pPr>
        <w:pStyle w:val="TOC2"/>
        <w:rPr>
          <w:ins w:id="268" w:author="Edward Rogers" w:date="2021-10-21T11:41:00Z"/>
          <w:rFonts w:eastAsiaTheme="minorEastAsia"/>
          <w:color w:val="auto"/>
          <w:lang w:eastAsia="en-GB"/>
        </w:rPr>
      </w:pPr>
      <w:ins w:id="269" w:author="Edward Rogers" w:date="2021-10-21T11:41:00Z">
        <w:r w:rsidRPr="00A44902">
          <w:t>2.4.</w:t>
        </w:r>
        <w:r>
          <w:rPr>
            <w:rFonts w:eastAsiaTheme="minorEastAsia"/>
            <w:color w:val="auto"/>
            <w:lang w:eastAsia="en-GB"/>
          </w:rPr>
          <w:tab/>
        </w:r>
        <w:r>
          <w:t>DEVELOP SCENARIOS</w:t>
        </w:r>
        <w:r>
          <w:tab/>
        </w:r>
        <w:r>
          <w:fldChar w:fldCharType="begin"/>
        </w:r>
        <w:r>
          <w:instrText xml:space="preserve"> PAGEREF _Toc85708891 \h </w:instrText>
        </w:r>
      </w:ins>
      <w:r>
        <w:fldChar w:fldCharType="separate"/>
      </w:r>
      <w:ins w:id="270" w:author="Edward Rogers" w:date="2021-10-21T11:41:00Z">
        <w:r>
          <w:t>10</w:t>
        </w:r>
        <w:r>
          <w:fldChar w:fldCharType="end"/>
        </w:r>
      </w:ins>
    </w:p>
    <w:p w14:paraId="36350921" w14:textId="25A96D2B" w:rsidR="001865B8" w:rsidRDefault="001865B8">
      <w:pPr>
        <w:pStyle w:val="TOC2"/>
        <w:rPr>
          <w:ins w:id="271" w:author="Edward Rogers" w:date="2021-10-21T11:41:00Z"/>
          <w:rFonts w:eastAsiaTheme="minorEastAsia"/>
          <w:color w:val="auto"/>
          <w:lang w:eastAsia="en-GB"/>
        </w:rPr>
      </w:pPr>
      <w:ins w:id="272" w:author="Edward Rogers" w:date="2021-10-21T11:41:00Z">
        <w:r w:rsidRPr="00A44902">
          <w:t>2.5.</w:t>
        </w:r>
        <w:r>
          <w:rPr>
            <w:rFonts w:eastAsiaTheme="minorEastAsia"/>
            <w:color w:val="auto"/>
            <w:lang w:eastAsia="en-GB"/>
          </w:rPr>
          <w:tab/>
        </w:r>
        <w:r>
          <w:t>PROBABILITY AND IMPACT (ConseQuences)</w:t>
        </w:r>
        <w:r>
          <w:tab/>
        </w:r>
        <w:r>
          <w:fldChar w:fldCharType="begin"/>
        </w:r>
        <w:r>
          <w:instrText xml:space="preserve"> PAGEREF _Toc85708892 \h </w:instrText>
        </w:r>
      </w:ins>
      <w:r>
        <w:fldChar w:fldCharType="separate"/>
      </w:r>
      <w:ins w:id="273" w:author="Edward Rogers" w:date="2021-10-21T11:41:00Z">
        <w:r>
          <w:t>11</w:t>
        </w:r>
        <w:r>
          <w:fldChar w:fldCharType="end"/>
        </w:r>
      </w:ins>
    </w:p>
    <w:p w14:paraId="2BAC0B0F" w14:textId="15B62414" w:rsidR="001865B8" w:rsidRDefault="001865B8">
      <w:pPr>
        <w:pStyle w:val="TOC2"/>
        <w:rPr>
          <w:ins w:id="274" w:author="Edward Rogers" w:date="2021-10-21T11:41:00Z"/>
          <w:rFonts w:eastAsiaTheme="minorEastAsia"/>
          <w:color w:val="auto"/>
          <w:lang w:eastAsia="en-GB"/>
        </w:rPr>
      </w:pPr>
      <w:ins w:id="275" w:author="Edward Rogers" w:date="2021-10-21T11:41:00Z">
        <w:r w:rsidRPr="00A44902">
          <w:t>2.6.</w:t>
        </w:r>
        <w:r>
          <w:rPr>
            <w:rFonts w:eastAsiaTheme="minorEastAsia"/>
            <w:color w:val="auto"/>
            <w:lang w:eastAsia="en-GB"/>
          </w:rPr>
          <w:tab/>
        </w:r>
        <w:r>
          <w:t>THE ACCEPTABILITY OF RISK</w:t>
        </w:r>
        <w:r>
          <w:tab/>
        </w:r>
        <w:r>
          <w:fldChar w:fldCharType="begin"/>
        </w:r>
        <w:r>
          <w:instrText xml:space="preserve"> PAGEREF _Toc85708893 \h </w:instrText>
        </w:r>
      </w:ins>
      <w:r>
        <w:fldChar w:fldCharType="separate"/>
      </w:r>
      <w:ins w:id="276" w:author="Edward Rogers" w:date="2021-10-21T11:41:00Z">
        <w:r>
          <w:t>12</w:t>
        </w:r>
        <w:r>
          <w:fldChar w:fldCharType="end"/>
        </w:r>
      </w:ins>
    </w:p>
    <w:p w14:paraId="023110A6" w14:textId="08BD4344" w:rsidR="001865B8" w:rsidRDefault="001865B8">
      <w:pPr>
        <w:pStyle w:val="TOC2"/>
        <w:rPr>
          <w:ins w:id="277" w:author="Edward Rogers" w:date="2021-10-21T11:41:00Z"/>
          <w:rFonts w:eastAsiaTheme="minorEastAsia"/>
          <w:color w:val="auto"/>
          <w:lang w:eastAsia="en-GB"/>
        </w:rPr>
      </w:pPr>
      <w:ins w:id="278" w:author="Edward Rogers" w:date="2021-10-21T11:41:00Z">
        <w:r w:rsidRPr="00A44902">
          <w:t>2.7.</w:t>
        </w:r>
        <w:r>
          <w:rPr>
            <w:rFonts w:eastAsiaTheme="minorEastAsia"/>
            <w:color w:val="auto"/>
            <w:lang w:eastAsia="en-GB"/>
          </w:rPr>
          <w:tab/>
        </w:r>
        <w:r>
          <w:t>RISK CONTROL OPTIONS</w:t>
        </w:r>
        <w:r>
          <w:tab/>
        </w:r>
        <w:r>
          <w:fldChar w:fldCharType="begin"/>
        </w:r>
        <w:r>
          <w:instrText xml:space="preserve"> PAGEREF _Toc85708894 \h </w:instrText>
        </w:r>
      </w:ins>
      <w:r>
        <w:fldChar w:fldCharType="separate"/>
      </w:r>
      <w:ins w:id="279" w:author="Edward Rogers" w:date="2021-10-21T11:41:00Z">
        <w:r>
          <w:t>12</w:t>
        </w:r>
        <w:r>
          <w:fldChar w:fldCharType="end"/>
        </w:r>
      </w:ins>
    </w:p>
    <w:p w14:paraId="2F586DBF" w14:textId="14120EF6" w:rsidR="001865B8" w:rsidRDefault="001865B8">
      <w:pPr>
        <w:pStyle w:val="TOC2"/>
        <w:rPr>
          <w:ins w:id="280" w:author="Edward Rogers" w:date="2021-10-21T11:41:00Z"/>
          <w:rFonts w:eastAsiaTheme="minorEastAsia"/>
          <w:color w:val="auto"/>
          <w:lang w:eastAsia="en-GB"/>
        </w:rPr>
      </w:pPr>
      <w:ins w:id="281" w:author="Edward Rogers" w:date="2021-10-21T11:41:00Z">
        <w:r w:rsidRPr="00A44902">
          <w:t>2.8.</w:t>
        </w:r>
        <w:r>
          <w:rPr>
            <w:rFonts w:eastAsiaTheme="minorEastAsia"/>
            <w:color w:val="auto"/>
            <w:lang w:eastAsia="en-GB"/>
          </w:rPr>
          <w:tab/>
        </w:r>
        <w:r>
          <w:t>Completing the Risk Matrix</w:t>
        </w:r>
        <w:r>
          <w:tab/>
        </w:r>
        <w:r>
          <w:fldChar w:fldCharType="begin"/>
        </w:r>
        <w:r>
          <w:instrText xml:space="preserve"> PAGEREF _Toc85708895 \h </w:instrText>
        </w:r>
      </w:ins>
      <w:r>
        <w:fldChar w:fldCharType="separate"/>
      </w:r>
      <w:ins w:id="282" w:author="Edward Rogers" w:date="2021-10-21T11:41:00Z">
        <w:r>
          <w:t>13</w:t>
        </w:r>
        <w:r>
          <w:fldChar w:fldCharType="end"/>
        </w:r>
      </w:ins>
    </w:p>
    <w:p w14:paraId="6E771021" w14:textId="33D38227" w:rsidR="001865B8" w:rsidRDefault="001865B8">
      <w:pPr>
        <w:pStyle w:val="TOC2"/>
        <w:rPr>
          <w:ins w:id="283" w:author="Edward Rogers" w:date="2021-10-21T11:41:00Z"/>
          <w:rFonts w:eastAsiaTheme="minorEastAsia"/>
          <w:color w:val="auto"/>
          <w:lang w:eastAsia="en-GB"/>
        </w:rPr>
      </w:pPr>
      <w:ins w:id="284" w:author="Edward Rogers" w:date="2021-10-21T11:41:00Z">
        <w:r w:rsidRPr="00A44902">
          <w:t>2.9.</w:t>
        </w:r>
        <w:r>
          <w:rPr>
            <w:rFonts w:eastAsiaTheme="minorEastAsia"/>
            <w:color w:val="auto"/>
            <w:lang w:eastAsia="en-GB"/>
          </w:rPr>
          <w:tab/>
        </w:r>
        <w:r>
          <w:t>REPORTING</w:t>
        </w:r>
        <w:r>
          <w:tab/>
        </w:r>
        <w:r>
          <w:fldChar w:fldCharType="begin"/>
        </w:r>
        <w:r>
          <w:instrText xml:space="preserve"> PAGEREF _Toc85708896 \h </w:instrText>
        </w:r>
      </w:ins>
      <w:r>
        <w:fldChar w:fldCharType="separate"/>
      </w:r>
      <w:ins w:id="285" w:author="Edward Rogers" w:date="2021-10-21T11:41:00Z">
        <w:r>
          <w:t>13</w:t>
        </w:r>
        <w:r>
          <w:fldChar w:fldCharType="end"/>
        </w:r>
      </w:ins>
    </w:p>
    <w:p w14:paraId="68B2A75D" w14:textId="6DCB73D6" w:rsidR="001865B8" w:rsidRDefault="001865B8">
      <w:pPr>
        <w:pStyle w:val="TOC1"/>
        <w:rPr>
          <w:ins w:id="286" w:author="Edward Rogers" w:date="2021-10-21T11:41:00Z"/>
          <w:rFonts w:eastAsiaTheme="minorEastAsia"/>
          <w:b w:val="0"/>
          <w:color w:val="auto"/>
          <w:lang w:eastAsia="en-GB"/>
        </w:rPr>
      </w:pPr>
      <w:ins w:id="287" w:author="Edward Rogers" w:date="2021-10-21T11:41:00Z">
        <w:r w:rsidRPr="00A44902">
          <w:t>3.</w:t>
        </w:r>
        <w:r>
          <w:rPr>
            <w:rFonts w:eastAsiaTheme="minorEastAsia"/>
            <w:b w:val="0"/>
            <w:color w:val="auto"/>
            <w:lang w:eastAsia="en-GB"/>
          </w:rPr>
          <w:tab/>
        </w:r>
        <w:r w:rsidRPr="00A44902">
          <w:t>REFERENCES</w:t>
        </w:r>
        <w:r>
          <w:tab/>
        </w:r>
        <w:r>
          <w:fldChar w:fldCharType="begin"/>
        </w:r>
        <w:r>
          <w:instrText xml:space="preserve"> PAGEREF _Toc85708897 \h </w:instrText>
        </w:r>
      </w:ins>
      <w:r>
        <w:fldChar w:fldCharType="separate"/>
      </w:r>
      <w:ins w:id="288" w:author="Edward Rogers" w:date="2021-10-21T11:41:00Z">
        <w:r>
          <w:t>13</w:t>
        </w:r>
        <w:r>
          <w:fldChar w:fldCharType="end"/>
        </w:r>
      </w:ins>
    </w:p>
    <w:p w14:paraId="710C9ECD" w14:textId="09CA24A8" w:rsidR="00DE7712" w:rsidRPr="00DE7712" w:rsidDel="001865B8" w:rsidRDefault="00DE7712">
      <w:pPr>
        <w:pStyle w:val="TOC1"/>
        <w:rPr>
          <w:del w:id="289" w:author="Edward Rogers" w:date="2021-10-21T11:41:00Z"/>
          <w:rFonts w:eastAsiaTheme="minorEastAsia"/>
          <w:b w:val="0"/>
          <w:color w:val="auto"/>
          <w:lang w:eastAsia="fr-FR"/>
        </w:rPr>
      </w:pPr>
      <w:del w:id="290" w:author="Edward Rogers" w:date="2021-10-21T11:41:00Z">
        <w:r w:rsidRPr="000566E6" w:rsidDel="001865B8">
          <w:delText>1.</w:delText>
        </w:r>
        <w:r w:rsidRPr="00DE7712" w:rsidDel="001865B8">
          <w:rPr>
            <w:rFonts w:eastAsiaTheme="minorEastAsia"/>
            <w:b w:val="0"/>
            <w:color w:val="auto"/>
            <w:lang w:eastAsia="fr-FR"/>
          </w:rPr>
          <w:tab/>
        </w:r>
        <w:r w:rsidRPr="000566E6" w:rsidDel="001865B8">
          <w:delText>INTRODUCTION</w:delText>
        </w:r>
        <w:r w:rsidDel="001865B8">
          <w:tab/>
        </w:r>
        <w:r w:rsidDel="001865B8">
          <w:rPr>
            <w:b w:val="0"/>
          </w:rPr>
          <w:fldChar w:fldCharType="begin"/>
        </w:r>
        <w:r w:rsidDel="001865B8">
          <w:delInstrText xml:space="preserve"> PAGEREF _Toc499907901 \h </w:delInstrText>
        </w:r>
        <w:r w:rsidDel="001865B8">
          <w:rPr>
            <w:b w:val="0"/>
          </w:rPr>
        </w:r>
        <w:r w:rsidDel="001865B8">
          <w:rPr>
            <w:b w:val="0"/>
          </w:rPr>
          <w:fldChar w:fldCharType="separate"/>
        </w:r>
      </w:del>
      <w:ins w:id="291" w:author="Edward Rogers" w:date="2021-10-21T11:41:00Z">
        <w:r w:rsidR="001865B8">
          <w:rPr>
            <w:b w:val="0"/>
            <w:bCs/>
            <w:lang w:val="en-US"/>
          </w:rPr>
          <w:t>Error! Bookmark not defined.</w:t>
        </w:r>
      </w:ins>
      <w:del w:id="292" w:author="Edward Rogers" w:date="2021-10-21T11:41:00Z">
        <w:r w:rsidR="00541DFF" w:rsidDel="001865B8">
          <w:delText>4</w:delText>
        </w:r>
        <w:r w:rsidDel="001865B8">
          <w:rPr>
            <w:b w:val="0"/>
          </w:rPr>
          <w:fldChar w:fldCharType="end"/>
        </w:r>
      </w:del>
    </w:p>
    <w:p w14:paraId="0C352233" w14:textId="16FACB71" w:rsidR="00DE7712" w:rsidRPr="00DE7712" w:rsidDel="001865B8" w:rsidRDefault="00DE7712">
      <w:pPr>
        <w:pStyle w:val="TOC1"/>
        <w:rPr>
          <w:del w:id="293" w:author="Edward Rogers" w:date="2021-10-21T11:41:00Z"/>
          <w:rFonts w:eastAsiaTheme="minorEastAsia"/>
          <w:b w:val="0"/>
          <w:color w:val="auto"/>
          <w:lang w:eastAsia="fr-FR"/>
        </w:rPr>
      </w:pPr>
      <w:del w:id="294" w:author="Edward Rogers" w:date="2021-10-21T11:41:00Z">
        <w:r w:rsidRPr="000566E6" w:rsidDel="001865B8">
          <w:delText>2.</w:delText>
        </w:r>
        <w:r w:rsidRPr="00DE7712" w:rsidDel="001865B8">
          <w:rPr>
            <w:rFonts w:eastAsiaTheme="minorEastAsia"/>
            <w:b w:val="0"/>
            <w:color w:val="auto"/>
            <w:lang w:eastAsia="fr-FR"/>
          </w:rPr>
          <w:tab/>
        </w:r>
        <w:r w:rsidRPr="000566E6" w:rsidDel="001865B8">
          <w:delText>BACKGROUND</w:delText>
        </w:r>
        <w:r w:rsidDel="001865B8">
          <w:tab/>
        </w:r>
        <w:r w:rsidDel="001865B8">
          <w:rPr>
            <w:b w:val="0"/>
          </w:rPr>
          <w:fldChar w:fldCharType="begin"/>
        </w:r>
        <w:r w:rsidDel="001865B8">
          <w:delInstrText xml:space="preserve"> PAGEREF _Toc499907902 \h </w:delInstrText>
        </w:r>
        <w:r w:rsidDel="001865B8">
          <w:rPr>
            <w:b w:val="0"/>
          </w:rPr>
        </w:r>
        <w:r w:rsidDel="001865B8">
          <w:rPr>
            <w:b w:val="0"/>
          </w:rPr>
          <w:fldChar w:fldCharType="separate"/>
        </w:r>
      </w:del>
      <w:ins w:id="295" w:author="Edward Rogers" w:date="2021-10-21T11:41:00Z">
        <w:r w:rsidR="001865B8">
          <w:rPr>
            <w:b w:val="0"/>
            <w:bCs/>
            <w:lang w:val="en-US"/>
          </w:rPr>
          <w:t>Error! Bookmark not defined.</w:t>
        </w:r>
      </w:ins>
      <w:del w:id="296" w:author="Edward Rogers" w:date="2021-10-21T11:41:00Z">
        <w:r w:rsidR="00541DFF" w:rsidDel="001865B8">
          <w:delText>4</w:delText>
        </w:r>
        <w:r w:rsidDel="001865B8">
          <w:rPr>
            <w:b w:val="0"/>
          </w:rPr>
          <w:fldChar w:fldCharType="end"/>
        </w:r>
      </w:del>
    </w:p>
    <w:p w14:paraId="6D6DBE97" w14:textId="2A4CB257" w:rsidR="00DE7712" w:rsidRPr="00DE7712" w:rsidDel="001865B8" w:rsidRDefault="00DE7712">
      <w:pPr>
        <w:pStyle w:val="TOC1"/>
        <w:rPr>
          <w:del w:id="297" w:author="Edward Rogers" w:date="2021-10-21T11:41:00Z"/>
          <w:rFonts w:eastAsiaTheme="minorEastAsia"/>
          <w:b w:val="0"/>
          <w:color w:val="auto"/>
          <w:lang w:eastAsia="fr-FR"/>
        </w:rPr>
      </w:pPr>
      <w:del w:id="298" w:author="Edward Rogers" w:date="2021-10-21T11:41:00Z">
        <w:r w:rsidRPr="000566E6" w:rsidDel="001865B8">
          <w:delText>3.</w:delText>
        </w:r>
        <w:r w:rsidRPr="00DE7712" w:rsidDel="001865B8">
          <w:rPr>
            <w:rFonts w:eastAsiaTheme="minorEastAsia"/>
            <w:b w:val="0"/>
            <w:color w:val="auto"/>
            <w:lang w:eastAsia="fr-FR"/>
          </w:rPr>
          <w:tab/>
        </w:r>
        <w:r w:rsidRPr="000566E6" w:rsidDel="001865B8">
          <w:delText>PURPOSE</w:delText>
        </w:r>
        <w:r w:rsidDel="001865B8">
          <w:tab/>
        </w:r>
        <w:r w:rsidDel="001865B8">
          <w:rPr>
            <w:b w:val="0"/>
          </w:rPr>
          <w:fldChar w:fldCharType="begin"/>
        </w:r>
        <w:r w:rsidDel="001865B8">
          <w:delInstrText xml:space="preserve"> PAGEREF _Toc499907903 \h </w:delInstrText>
        </w:r>
        <w:r w:rsidDel="001865B8">
          <w:rPr>
            <w:b w:val="0"/>
          </w:rPr>
        </w:r>
        <w:r w:rsidDel="001865B8">
          <w:rPr>
            <w:b w:val="0"/>
          </w:rPr>
          <w:fldChar w:fldCharType="separate"/>
        </w:r>
      </w:del>
      <w:ins w:id="299" w:author="Edward Rogers" w:date="2021-10-21T11:41:00Z">
        <w:r w:rsidR="001865B8">
          <w:rPr>
            <w:b w:val="0"/>
            <w:bCs/>
            <w:lang w:val="en-US"/>
          </w:rPr>
          <w:t>Error! Bookmark not defined.</w:t>
        </w:r>
      </w:ins>
      <w:del w:id="300" w:author="Edward Rogers" w:date="2021-10-21T11:41:00Z">
        <w:r w:rsidR="00541DFF" w:rsidDel="001865B8">
          <w:delText>4</w:delText>
        </w:r>
        <w:r w:rsidDel="001865B8">
          <w:rPr>
            <w:b w:val="0"/>
          </w:rPr>
          <w:fldChar w:fldCharType="end"/>
        </w:r>
      </w:del>
    </w:p>
    <w:p w14:paraId="26358C4F" w14:textId="77BA0D96" w:rsidR="00DE7712" w:rsidRPr="00DE7712" w:rsidDel="001865B8" w:rsidRDefault="00DE7712">
      <w:pPr>
        <w:pStyle w:val="TOC1"/>
        <w:rPr>
          <w:del w:id="301" w:author="Edward Rogers" w:date="2021-10-21T11:41:00Z"/>
          <w:rFonts w:eastAsiaTheme="minorEastAsia"/>
          <w:b w:val="0"/>
          <w:color w:val="auto"/>
          <w:lang w:eastAsia="fr-FR"/>
        </w:rPr>
      </w:pPr>
      <w:del w:id="302" w:author="Edward Rogers" w:date="2021-10-21T11:41:00Z">
        <w:r w:rsidRPr="000566E6" w:rsidDel="001865B8">
          <w:delText>4.</w:delText>
        </w:r>
        <w:r w:rsidRPr="00DE7712" w:rsidDel="001865B8">
          <w:rPr>
            <w:rFonts w:eastAsiaTheme="minorEastAsia"/>
            <w:b w:val="0"/>
            <w:color w:val="auto"/>
            <w:lang w:eastAsia="fr-FR"/>
          </w:rPr>
          <w:tab/>
        </w:r>
        <w:r w:rsidRPr="000566E6" w:rsidDel="001865B8">
          <w:delText>THE SIRA PROCESS</w:delText>
        </w:r>
        <w:r w:rsidDel="001865B8">
          <w:tab/>
        </w:r>
        <w:r w:rsidDel="001865B8">
          <w:rPr>
            <w:b w:val="0"/>
          </w:rPr>
          <w:fldChar w:fldCharType="begin"/>
        </w:r>
        <w:r w:rsidDel="001865B8">
          <w:delInstrText xml:space="preserve"> PAGEREF _Toc499907904 \h </w:delInstrText>
        </w:r>
        <w:r w:rsidDel="001865B8">
          <w:rPr>
            <w:b w:val="0"/>
          </w:rPr>
        </w:r>
        <w:r w:rsidDel="001865B8">
          <w:rPr>
            <w:b w:val="0"/>
          </w:rPr>
          <w:fldChar w:fldCharType="separate"/>
        </w:r>
      </w:del>
      <w:ins w:id="303" w:author="Edward Rogers" w:date="2021-10-21T11:41:00Z">
        <w:r w:rsidR="001865B8">
          <w:rPr>
            <w:b w:val="0"/>
            <w:bCs/>
            <w:lang w:val="en-US"/>
          </w:rPr>
          <w:t>Error! Bookmark not defined.</w:t>
        </w:r>
      </w:ins>
      <w:del w:id="304" w:author="Edward Rogers" w:date="2021-10-21T11:41:00Z">
        <w:r w:rsidR="00541DFF" w:rsidDel="001865B8">
          <w:delText>5</w:delText>
        </w:r>
        <w:r w:rsidDel="001865B8">
          <w:rPr>
            <w:b w:val="0"/>
          </w:rPr>
          <w:fldChar w:fldCharType="end"/>
        </w:r>
      </w:del>
    </w:p>
    <w:p w14:paraId="6F548A70" w14:textId="642E7B71" w:rsidR="00DE7712" w:rsidRPr="00DE7712" w:rsidDel="001865B8" w:rsidRDefault="00DE7712">
      <w:pPr>
        <w:pStyle w:val="TOC2"/>
        <w:rPr>
          <w:del w:id="305" w:author="Edward Rogers" w:date="2021-10-21T11:41:00Z"/>
          <w:rFonts w:eastAsiaTheme="minorEastAsia"/>
          <w:color w:val="auto"/>
          <w:lang w:eastAsia="fr-FR"/>
        </w:rPr>
      </w:pPr>
      <w:del w:id="306" w:author="Edward Rogers" w:date="2021-10-21T11:41:00Z">
        <w:r w:rsidRPr="000566E6" w:rsidDel="001865B8">
          <w:delText>4.1.</w:delText>
        </w:r>
        <w:r w:rsidRPr="00DE7712" w:rsidDel="001865B8">
          <w:rPr>
            <w:rFonts w:eastAsiaTheme="minorEastAsia"/>
            <w:color w:val="auto"/>
            <w:lang w:eastAsia="fr-FR"/>
          </w:rPr>
          <w:tab/>
        </w:r>
        <w:r w:rsidDel="001865B8">
          <w:delText>OVERVIEW</w:delText>
        </w:r>
        <w:r w:rsidDel="001865B8">
          <w:tab/>
        </w:r>
        <w:r w:rsidDel="001865B8">
          <w:fldChar w:fldCharType="begin"/>
        </w:r>
        <w:r w:rsidDel="001865B8">
          <w:delInstrText xml:space="preserve"> PAGEREF _Toc499907905 \h </w:delInstrText>
        </w:r>
        <w:r w:rsidDel="001865B8">
          <w:fldChar w:fldCharType="separate"/>
        </w:r>
      </w:del>
      <w:ins w:id="307" w:author="Edward Rogers" w:date="2021-10-21T11:41:00Z">
        <w:r w:rsidR="001865B8">
          <w:rPr>
            <w:b/>
            <w:bCs/>
            <w:lang w:val="en-US"/>
          </w:rPr>
          <w:t>Error! Bookmark not defined.</w:t>
        </w:r>
      </w:ins>
      <w:del w:id="308" w:author="Edward Rogers" w:date="2021-10-21T11:41:00Z">
        <w:r w:rsidR="00541DFF" w:rsidDel="001865B8">
          <w:delText>5</w:delText>
        </w:r>
        <w:r w:rsidDel="001865B8">
          <w:fldChar w:fldCharType="end"/>
        </w:r>
      </w:del>
    </w:p>
    <w:p w14:paraId="194FDF6E" w14:textId="4A676B8E" w:rsidR="00DE7712" w:rsidRPr="00DE7712" w:rsidDel="001865B8" w:rsidRDefault="00DE7712">
      <w:pPr>
        <w:pStyle w:val="TOC2"/>
        <w:rPr>
          <w:del w:id="309" w:author="Edward Rogers" w:date="2021-10-21T11:41:00Z"/>
          <w:rFonts w:eastAsiaTheme="minorEastAsia"/>
          <w:color w:val="auto"/>
          <w:lang w:eastAsia="fr-FR"/>
        </w:rPr>
      </w:pPr>
      <w:del w:id="310" w:author="Edward Rogers" w:date="2021-10-21T11:41:00Z">
        <w:r w:rsidRPr="000566E6" w:rsidDel="001865B8">
          <w:delText>4.2.</w:delText>
        </w:r>
        <w:r w:rsidRPr="00DE7712" w:rsidDel="001865B8">
          <w:rPr>
            <w:rFonts w:eastAsiaTheme="minorEastAsia"/>
            <w:color w:val="auto"/>
            <w:lang w:eastAsia="fr-FR"/>
          </w:rPr>
          <w:tab/>
        </w:r>
        <w:r w:rsidDel="001865B8">
          <w:delText>SELECTION OF ZONES</w:delText>
        </w:r>
        <w:r w:rsidDel="001865B8">
          <w:tab/>
        </w:r>
        <w:r w:rsidDel="001865B8">
          <w:fldChar w:fldCharType="begin"/>
        </w:r>
        <w:r w:rsidDel="001865B8">
          <w:delInstrText xml:space="preserve"> PAGEREF _Toc499907906 \h </w:delInstrText>
        </w:r>
        <w:r w:rsidDel="001865B8">
          <w:fldChar w:fldCharType="separate"/>
        </w:r>
      </w:del>
      <w:ins w:id="311" w:author="Edward Rogers" w:date="2021-10-21T11:41:00Z">
        <w:r w:rsidR="001865B8">
          <w:rPr>
            <w:b/>
            <w:bCs/>
            <w:lang w:val="en-US"/>
          </w:rPr>
          <w:t>Error! Bookmark not defined.</w:t>
        </w:r>
      </w:ins>
      <w:del w:id="312" w:author="Edward Rogers" w:date="2021-10-21T11:41:00Z">
        <w:r w:rsidR="00541DFF" w:rsidDel="001865B8">
          <w:delText>6</w:delText>
        </w:r>
        <w:r w:rsidDel="001865B8">
          <w:fldChar w:fldCharType="end"/>
        </w:r>
      </w:del>
    </w:p>
    <w:p w14:paraId="283B3270" w14:textId="6DC5B9C4" w:rsidR="00DE7712" w:rsidRPr="00DE7712" w:rsidDel="001865B8" w:rsidRDefault="00DE7712">
      <w:pPr>
        <w:pStyle w:val="TOC2"/>
        <w:rPr>
          <w:del w:id="313" w:author="Edward Rogers" w:date="2021-10-21T11:41:00Z"/>
          <w:rFonts w:eastAsiaTheme="minorEastAsia"/>
          <w:color w:val="auto"/>
          <w:lang w:eastAsia="fr-FR"/>
        </w:rPr>
      </w:pPr>
      <w:del w:id="314" w:author="Edward Rogers" w:date="2021-10-21T11:41:00Z">
        <w:r w:rsidRPr="000566E6" w:rsidDel="001865B8">
          <w:delText>4.3.</w:delText>
        </w:r>
        <w:r w:rsidRPr="00DE7712" w:rsidDel="001865B8">
          <w:rPr>
            <w:rFonts w:eastAsiaTheme="minorEastAsia"/>
            <w:color w:val="auto"/>
            <w:lang w:eastAsia="fr-FR"/>
          </w:rPr>
          <w:tab/>
        </w:r>
        <w:r w:rsidDel="001865B8">
          <w:delText>IDENTIFYING HAZARDS</w:delText>
        </w:r>
        <w:r w:rsidDel="001865B8">
          <w:tab/>
        </w:r>
        <w:r w:rsidDel="001865B8">
          <w:fldChar w:fldCharType="begin"/>
        </w:r>
        <w:r w:rsidDel="001865B8">
          <w:delInstrText xml:space="preserve"> PAGEREF _Toc499907907 \h </w:delInstrText>
        </w:r>
        <w:r w:rsidDel="001865B8">
          <w:fldChar w:fldCharType="separate"/>
        </w:r>
      </w:del>
      <w:ins w:id="315" w:author="Edward Rogers" w:date="2021-10-21T11:41:00Z">
        <w:r w:rsidR="001865B8">
          <w:rPr>
            <w:b/>
            <w:bCs/>
            <w:lang w:val="en-US"/>
          </w:rPr>
          <w:t>Error! Bookmark not defined.</w:t>
        </w:r>
      </w:ins>
      <w:del w:id="316" w:author="Edward Rogers" w:date="2021-10-21T11:41:00Z">
        <w:r w:rsidR="00541DFF" w:rsidDel="001865B8">
          <w:delText>7</w:delText>
        </w:r>
        <w:r w:rsidDel="001865B8">
          <w:fldChar w:fldCharType="end"/>
        </w:r>
      </w:del>
    </w:p>
    <w:p w14:paraId="020AC45D" w14:textId="6B494479" w:rsidR="00DE7712" w:rsidRPr="00DE7712" w:rsidDel="001865B8" w:rsidRDefault="00DE7712">
      <w:pPr>
        <w:pStyle w:val="TOC2"/>
        <w:rPr>
          <w:del w:id="317" w:author="Edward Rogers" w:date="2021-10-21T11:41:00Z"/>
          <w:rFonts w:eastAsiaTheme="minorEastAsia"/>
          <w:color w:val="auto"/>
          <w:lang w:eastAsia="fr-FR"/>
        </w:rPr>
      </w:pPr>
      <w:del w:id="318" w:author="Edward Rogers" w:date="2021-10-21T11:41:00Z">
        <w:r w:rsidRPr="000566E6" w:rsidDel="001865B8">
          <w:delText>4.4.</w:delText>
        </w:r>
        <w:r w:rsidRPr="00DE7712" w:rsidDel="001865B8">
          <w:rPr>
            <w:rFonts w:eastAsiaTheme="minorEastAsia"/>
            <w:color w:val="auto"/>
            <w:lang w:eastAsia="fr-FR"/>
          </w:rPr>
          <w:tab/>
        </w:r>
        <w:r w:rsidDel="001865B8">
          <w:delText>DEVELOP SCENARIOS</w:delText>
        </w:r>
        <w:r w:rsidDel="001865B8">
          <w:tab/>
        </w:r>
        <w:r w:rsidDel="001865B8">
          <w:fldChar w:fldCharType="begin"/>
        </w:r>
        <w:r w:rsidDel="001865B8">
          <w:delInstrText xml:space="preserve"> PAGEREF _Toc499907908 \h </w:delInstrText>
        </w:r>
        <w:r w:rsidDel="001865B8">
          <w:fldChar w:fldCharType="separate"/>
        </w:r>
      </w:del>
      <w:ins w:id="319" w:author="Edward Rogers" w:date="2021-10-21T11:41:00Z">
        <w:r w:rsidR="001865B8">
          <w:rPr>
            <w:b/>
            <w:bCs/>
            <w:lang w:val="en-US"/>
          </w:rPr>
          <w:t>Error! Bookmark not defined.</w:t>
        </w:r>
      </w:ins>
      <w:del w:id="320" w:author="Edward Rogers" w:date="2021-10-21T11:41:00Z">
        <w:r w:rsidR="00541DFF" w:rsidDel="001865B8">
          <w:delText>7</w:delText>
        </w:r>
        <w:r w:rsidDel="001865B8">
          <w:fldChar w:fldCharType="end"/>
        </w:r>
      </w:del>
    </w:p>
    <w:p w14:paraId="721BD6CF" w14:textId="4B0A3080" w:rsidR="00DE7712" w:rsidRPr="00DE7712" w:rsidDel="001865B8" w:rsidRDefault="00DE7712">
      <w:pPr>
        <w:pStyle w:val="TOC2"/>
        <w:rPr>
          <w:del w:id="321" w:author="Edward Rogers" w:date="2021-10-21T11:41:00Z"/>
          <w:rFonts w:eastAsiaTheme="minorEastAsia"/>
          <w:color w:val="auto"/>
          <w:lang w:eastAsia="fr-FR"/>
        </w:rPr>
      </w:pPr>
      <w:del w:id="322" w:author="Edward Rogers" w:date="2021-10-21T11:41:00Z">
        <w:r w:rsidRPr="000566E6" w:rsidDel="001865B8">
          <w:delText>4.5.</w:delText>
        </w:r>
        <w:r w:rsidRPr="00DE7712" w:rsidDel="001865B8">
          <w:rPr>
            <w:rFonts w:eastAsiaTheme="minorEastAsia"/>
            <w:color w:val="auto"/>
            <w:lang w:eastAsia="fr-FR"/>
          </w:rPr>
          <w:tab/>
        </w:r>
        <w:r w:rsidDel="001865B8">
          <w:delText>PROBABILITY AND IMPACT</w:delText>
        </w:r>
        <w:r w:rsidDel="001865B8">
          <w:tab/>
        </w:r>
        <w:r w:rsidDel="001865B8">
          <w:fldChar w:fldCharType="begin"/>
        </w:r>
        <w:r w:rsidDel="001865B8">
          <w:delInstrText xml:space="preserve"> PAGEREF _Toc499907909 \h </w:delInstrText>
        </w:r>
        <w:r w:rsidDel="001865B8">
          <w:fldChar w:fldCharType="separate"/>
        </w:r>
      </w:del>
      <w:ins w:id="323" w:author="Edward Rogers" w:date="2021-10-21T11:41:00Z">
        <w:r w:rsidR="001865B8">
          <w:rPr>
            <w:b/>
            <w:bCs/>
            <w:lang w:val="en-US"/>
          </w:rPr>
          <w:t>Error! Bookmark not defined.</w:t>
        </w:r>
      </w:ins>
      <w:del w:id="324" w:author="Edward Rogers" w:date="2021-10-21T11:41:00Z">
        <w:r w:rsidR="00541DFF" w:rsidDel="001865B8">
          <w:delText>8</w:delText>
        </w:r>
        <w:r w:rsidDel="001865B8">
          <w:fldChar w:fldCharType="end"/>
        </w:r>
      </w:del>
    </w:p>
    <w:p w14:paraId="310CB7CB" w14:textId="7CFCF17D" w:rsidR="00DE7712" w:rsidRPr="00DE7712" w:rsidDel="001865B8" w:rsidRDefault="00DE7712">
      <w:pPr>
        <w:pStyle w:val="TOC2"/>
        <w:rPr>
          <w:del w:id="325" w:author="Edward Rogers" w:date="2021-10-21T11:41:00Z"/>
          <w:rFonts w:eastAsiaTheme="minorEastAsia"/>
          <w:color w:val="auto"/>
          <w:lang w:eastAsia="fr-FR"/>
        </w:rPr>
      </w:pPr>
      <w:del w:id="326" w:author="Edward Rogers" w:date="2021-10-21T11:41:00Z">
        <w:r w:rsidRPr="000566E6" w:rsidDel="001865B8">
          <w:delText>4.6.</w:delText>
        </w:r>
        <w:r w:rsidRPr="00DE7712" w:rsidDel="001865B8">
          <w:rPr>
            <w:rFonts w:eastAsiaTheme="minorEastAsia"/>
            <w:color w:val="auto"/>
            <w:lang w:eastAsia="fr-FR"/>
          </w:rPr>
          <w:tab/>
        </w:r>
        <w:r w:rsidDel="001865B8">
          <w:delText>THE ACCEPTABILITY OF RISK</w:delText>
        </w:r>
        <w:r w:rsidDel="001865B8">
          <w:tab/>
        </w:r>
        <w:r w:rsidDel="001865B8">
          <w:fldChar w:fldCharType="begin"/>
        </w:r>
        <w:r w:rsidDel="001865B8">
          <w:delInstrText xml:space="preserve"> PAGEREF _Toc499907910 \h </w:delInstrText>
        </w:r>
        <w:r w:rsidDel="001865B8">
          <w:fldChar w:fldCharType="separate"/>
        </w:r>
      </w:del>
      <w:ins w:id="327" w:author="Edward Rogers" w:date="2021-10-21T11:41:00Z">
        <w:r w:rsidR="001865B8">
          <w:rPr>
            <w:b/>
            <w:bCs/>
            <w:lang w:val="en-US"/>
          </w:rPr>
          <w:t>Error! Bookmark not defined.</w:t>
        </w:r>
      </w:ins>
      <w:del w:id="328" w:author="Edward Rogers" w:date="2021-10-21T11:41:00Z">
        <w:r w:rsidR="00541DFF" w:rsidDel="001865B8">
          <w:delText>9</w:delText>
        </w:r>
        <w:r w:rsidDel="001865B8">
          <w:fldChar w:fldCharType="end"/>
        </w:r>
      </w:del>
    </w:p>
    <w:p w14:paraId="4FF3A336" w14:textId="5CB74671" w:rsidR="00DE7712" w:rsidRPr="00DE7712" w:rsidDel="001865B8" w:rsidRDefault="00DE7712">
      <w:pPr>
        <w:pStyle w:val="TOC2"/>
        <w:rPr>
          <w:del w:id="329" w:author="Edward Rogers" w:date="2021-10-21T11:41:00Z"/>
          <w:rFonts w:eastAsiaTheme="minorEastAsia"/>
          <w:color w:val="auto"/>
          <w:lang w:eastAsia="fr-FR"/>
        </w:rPr>
      </w:pPr>
      <w:del w:id="330" w:author="Edward Rogers" w:date="2021-10-21T11:41:00Z">
        <w:r w:rsidRPr="000566E6" w:rsidDel="001865B8">
          <w:delText>4.7.</w:delText>
        </w:r>
        <w:r w:rsidRPr="00DE7712" w:rsidDel="001865B8">
          <w:rPr>
            <w:rFonts w:eastAsiaTheme="minorEastAsia"/>
            <w:color w:val="auto"/>
            <w:lang w:eastAsia="fr-FR"/>
          </w:rPr>
          <w:tab/>
        </w:r>
        <w:r w:rsidDel="001865B8">
          <w:delText>RISK CONTROL OPTIONS</w:delText>
        </w:r>
        <w:r w:rsidDel="001865B8">
          <w:tab/>
        </w:r>
        <w:r w:rsidDel="001865B8">
          <w:fldChar w:fldCharType="begin"/>
        </w:r>
        <w:r w:rsidDel="001865B8">
          <w:delInstrText xml:space="preserve"> PAGEREF _Toc499907911 \h </w:delInstrText>
        </w:r>
        <w:r w:rsidDel="001865B8">
          <w:fldChar w:fldCharType="separate"/>
        </w:r>
      </w:del>
      <w:ins w:id="331" w:author="Edward Rogers" w:date="2021-10-21T11:41:00Z">
        <w:r w:rsidR="001865B8">
          <w:rPr>
            <w:b/>
            <w:bCs/>
            <w:lang w:val="en-US"/>
          </w:rPr>
          <w:t>Error! Bookmark not defined.</w:t>
        </w:r>
      </w:ins>
      <w:del w:id="332" w:author="Edward Rogers" w:date="2021-10-21T11:41:00Z">
        <w:r w:rsidR="00541DFF" w:rsidDel="001865B8">
          <w:delText>10</w:delText>
        </w:r>
        <w:r w:rsidDel="001865B8">
          <w:fldChar w:fldCharType="end"/>
        </w:r>
      </w:del>
    </w:p>
    <w:p w14:paraId="50C93EDC" w14:textId="2F13180F" w:rsidR="00DE7712" w:rsidRPr="00DE7712" w:rsidDel="001865B8" w:rsidRDefault="00DE7712">
      <w:pPr>
        <w:pStyle w:val="TOC2"/>
        <w:rPr>
          <w:del w:id="333" w:author="Edward Rogers" w:date="2021-10-21T11:41:00Z"/>
          <w:rFonts w:eastAsiaTheme="minorEastAsia"/>
          <w:color w:val="auto"/>
          <w:lang w:eastAsia="fr-FR"/>
        </w:rPr>
      </w:pPr>
      <w:del w:id="334" w:author="Edward Rogers" w:date="2021-10-21T11:41:00Z">
        <w:r w:rsidRPr="000566E6" w:rsidDel="001865B8">
          <w:delText>4.8.</w:delText>
        </w:r>
        <w:r w:rsidRPr="00DE7712" w:rsidDel="001865B8">
          <w:rPr>
            <w:rFonts w:eastAsiaTheme="minorEastAsia"/>
            <w:color w:val="auto"/>
            <w:lang w:eastAsia="fr-FR"/>
          </w:rPr>
          <w:tab/>
        </w:r>
        <w:r w:rsidRPr="00DE7712" w:rsidDel="001865B8">
          <w:rPr>
            <w:caps/>
          </w:rPr>
          <w:delText>Completing the Risk Matrix</w:delText>
        </w:r>
        <w:r w:rsidDel="001865B8">
          <w:tab/>
        </w:r>
        <w:r w:rsidDel="001865B8">
          <w:fldChar w:fldCharType="begin"/>
        </w:r>
        <w:r w:rsidDel="001865B8">
          <w:delInstrText xml:space="preserve"> PAGEREF _Toc499907912 \h </w:delInstrText>
        </w:r>
        <w:r w:rsidDel="001865B8">
          <w:fldChar w:fldCharType="separate"/>
        </w:r>
      </w:del>
      <w:ins w:id="335" w:author="Edward Rogers" w:date="2021-10-21T11:41:00Z">
        <w:r w:rsidR="001865B8">
          <w:rPr>
            <w:b/>
            <w:bCs/>
            <w:lang w:val="en-US"/>
          </w:rPr>
          <w:t>Error! Bookmark not defined.</w:t>
        </w:r>
      </w:ins>
      <w:del w:id="336" w:author="Edward Rogers" w:date="2021-10-21T11:41:00Z">
        <w:r w:rsidR="00541DFF" w:rsidDel="001865B8">
          <w:delText>10</w:delText>
        </w:r>
        <w:r w:rsidDel="001865B8">
          <w:fldChar w:fldCharType="end"/>
        </w:r>
      </w:del>
    </w:p>
    <w:p w14:paraId="537D5B82" w14:textId="756AA3B5" w:rsidR="00DE7712" w:rsidRPr="00DE7712" w:rsidDel="001865B8" w:rsidRDefault="00DE7712">
      <w:pPr>
        <w:pStyle w:val="TOC2"/>
        <w:rPr>
          <w:del w:id="337" w:author="Edward Rogers" w:date="2021-10-21T11:41:00Z"/>
          <w:rFonts w:eastAsiaTheme="minorEastAsia"/>
          <w:color w:val="auto"/>
          <w:lang w:eastAsia="fr-FR"/>
        </w:rPr>
      </w:pPr>
      <w:del w:id="338" w:author="Edward Rogers" w:date="2021-10-21T11:41:00Z">
        <w:r w:rsidRPr="000566E6" w:rsidDel="001865B8">
          <w:delText>4.9.</w:delText>
        </w:r>
        <w:r w:rsidRPr="00DE7712" w:rsidDel="001865B8">
          <w:rPr>
            <w:rFonts w:eastAsiaTheme="minorEastAsia"/>
            <w:color w:val="auto"/>
            <w:lang w:eastAsia="fr-FR"/>
          </w:rPr>
          <w:tab/>
        </w:r>
        <w:r w:rsidDel="001865B8">
          <w:delText>REPORTING</w:delText>
        </w:r>
        <w:r w:rsidDel="001865B8">
          <w:tab/>
        </w:r>
        <w:r w:rsidDel="001865B8">
          <w:fldChar w:fldCharType="begin"/>
        </w:r>
        <w:r w:rsidDel="001865B8">
          <w:delInstrText xml:space="preserve"> PAGEREF _Toc499907913 \h </w:delInstrText>
        </w:r>
        <w:r w:rsidDel="001865B8">
          <w:fldChar w:fldCharType="separate"/>
        </w:r>
      </w:del>
      <w:ins w:id="339" w:author="Edward Rogers" w:date="2021-10-21T11:41:00Z">
        <w:r w:rsidR="001865B8">
          <w:rPr>
            <w:b/>
            <w:bCs/>
            <w:lang w:val="en-US"/>
          </w:rPr>
          <w:t>Error! Bookmark not defined.</w:t>
        </w:r>
      </w:ins>
      <w:del w:id="340" w:author="Edward Rogers" w:date="2021-10-21T11:41:00Z">
        <w:r w:rsidR="00541DFF" w:rsidDel="001865B8">
          <w:delText>10</w:delText>
        </w:r>
        <w:r w:rsidDel="001865B8">
          <w:fldChar w:fldCharType="end"/>
        </w:r>
      </w:del>
    </w:p>
    <w:p w14:paraId="0B2C5F0D" w14:textId="17291FBD" w:rsidR="00DE7712" w:rsidRPr="00DE7712" w:rsidDel="001865B8" w:rsidRDefault="00DE7712">
      <w:pPr>
        <w:pStyle w:val="TOC1"/>
        <w:rPr>
          <w:del w:id="341" w:author="Edward Rogers" w:date="2021-10-21T11:41:00Z"/>
          <w:rFonts w:eastAsiaTheme="minorEastAsia"/>
          <w:b w:val="0"/>
          <w:color w:val="auto"/>
          <w:lang w:eastAsia="fr-FR"/>
        </w:rPr>
      </w:pPr>
      <w:del w:id="342" w:author="Edward Rogers" w:date="2021-10-21T11:41:00Z">
        <w:r w:rsidRPr="000566E6" w:rsidDel="001865B8">
          <w:delText>5.</w:delText>
        </w:r>
        <w:r w:rsidRPr="00DE7712" w:rsidDel="001865B8">
          <w:rPr>
            <w:rFonts w:eastAsiaTheme="minorEastAsia"/>
            <w:b w:val="0"/>
            <w:color w:val="auto"/>
            <w:lang w:eastAsia="fr-FR"/>
          </w:rPr>
          <w:tab/>
        </w:r>
        <w:r w:rsidRPr="000566E6" w:rsidDel="001865B8">
          <w:delText>REFERENCES</w:delText>
        </w:r>
        <w:r w:rsidDel="001865B8">
          <w:tab/>
        </w:r>
        <w:r w:rsidDel="001865B8">
          <w:rPr>
            <w:b w:val="0"/>
          </w:rPr>
          <w:fldChar w:fldCharType="begin"/>
        </w:r>
        <w:r w:rsidDel="001865B8">
          <w:delInstrText xml:space="preserve"> PAGEREF _Toc499907914 \h </w:delInstrText>
        </w:r>
        <w:r w:rsidDel="001865B8">
          <w:rPr>
            <w:b w:val="0"/>
          </w:rPr>
        </w:r>
        <w:r w:rsidDel="001865B8">
          <w:rPr>
            <w:b w:val="0"/>
          </w:rPr>
          <w:fldChar w:fldCharType="separate"/>
        </w:r>
      </w:del>
      <w:ins w:id="343" w:author="Edward Rogers" w:date="2021-10-21T11:41:00Z">
        <w:r w:rsidR="001865B8">
          <w:rPr>
            <w:b w:val="0"/>
            <w:bCs/>
            <w:lang w:val="en-US"/>
          </w:rPr>
          <w:t>Error! Bookmark not defined.</w:t>
        </w:r>
      </w:ins>
      <w:del w:id="344" w:author="Edward Rogers" w:date="2021-10-21T11:41:00Z">
        <w:r w:rsidR="00541DFF" w:rsidDel="001865B8">
          <w:delText>10</w:delText>
        </w:r>
        <w:r w:rsidDel="001865B8">
          <w:rPr>
            <w:b w:val="0"/>
          </w:rPr>
          <w:fldChar w:fldCharType="end"/>
        </w:r>
      </w:del>
    </w:p>
    <w:p w14:paraId="40471A83" w14:textId="6481813A" w:rsidR="00DE7712" w:rsidRPr="00DE7712" w:rsidDel="001865B8" w:rsidRDefault="00DE7712">
      <w:pPr>
        <w:pStyle w:val="TOC1"/>
        <w:tabs>
          <w:tab w:val="left" w:pos="1134"/>
        </w:tabs>
        <w:rPr>
          <w:del w:id="345" w:author="Edward Rogers" w:date="2021-10-21T11:41:00Z"/>
          <w:rFonts w:eastAsiaTheme="minorEastAsia"/>
          <w:b w:val="0"/>
          <w:color w:val="auto"/>
          <w:lang w:eastAsia="fr-FR"/>
        </w:rPr>
      </w:pPr>
      <w:del w:id="346" w:author="Edward Rogers" w:date="2021-10-21T11:41:00Z">
        <w:r w:rsidRPr="000566E6" w:rsidDel="001865B8">
          <w:rPr>
            <w:u w:color="407EC9"/>
          </w:rPr>
          <w:delText>ANNEX A</w:delText>
        </w:r>
        <w:r w:rsidRPr="00DE7712" w:rsidDel="001865B8">
          <w:rPr>
            <w:rFonts w:eastAsiaTheme="minorEastAsia"/>
            <w:b w:val="0"/>
            <w:color w:val="auto"/>
            <w:lang w:eastAsia="fr-FR"/>
          </w:rPr>
          <w:tab/>
        </w:r>
        <w:r w:rsidDel="001865B8">
          <w:delText>HAZARD EXAMPLES</w:delText>
        </w:r>
        <w:r w:rsidDel="001865B8">
          <w:tab/>
        </w:r>
        <w:r w:rsidDel="001865B8">
          <w:rPr>
            <w:b w:val="0"/>
          </w:rPr>
          <w:fldChar w:fldCharType="begin"/>
        </w:r>
        <w:r w:rsidDel="001865B8">
          <w:delInstrText xml:space="preserve"> PAGEREF _Toc499907915 \h </w:delInstrText>
        </w:r>
        <w:r w:rsidDel="001865B8">
          <w:rPr>
            <w:b w:val="0"/>
          </w:rPr>
        </w:r>
        <w:r w:rsidDel="001865B8">
          <w:rPr>
            <w:b w:val="0"/>
          </w:rPr>
          <w:fldChar w:fldCharType="separate"/>
        </w:r>
      </w:del>
      <w:ins w:id="347" w:author="Edward Rogers" w:date="2021-10-21T11:41:00Z">
        <w:r w:rsidR="001865B8">
          <w:rPr>
            <w:b w:val="0"/>
            <w:bCs/>
            <w:lang w:val="en-US"/>
          </w:rPr>
          <w:t>Error! Bookmark not defined.</w:t>
        </w:r>
      </w:ins>
      <w:del w:id="348" w:author="Edward Rogers" w:date="2021-10-21T11:41:00Z">
        <w:r w:rsidR="00541DFF" w:rsidDel="001865B8">
          <w:delText>11</w:delText>
        </w:r>
        <w:r w:rsidDel="001865B8">
          <w:rPr>
            <w:b w:val="0"/>
          </w:rPr>
          <w:fldChar w:fldCharType="end"/>
        </w:r>
      </w:del>
    </w:p>
    <w:p w14:paraId="02D0F48D" w14:textId="35A44728" w:rsidR="00DE7712" w:rsidRPr="00541DFF" w:rsidDel="001865B8" w:rsidRDefault="00DE7712">
      <w:pPr>
        <w:pStyle w:val="TOC1"/>
        <w:tabs>
          <w:tab w:val="left" w:pos="1134"/>
        </w:tabs>
        <w:rPr>
          <w:del w:id="349" w:author="Edward Rogers" w:date="2021-10-21T11:41:00Z"/>
          <w:rFonts w:eastAsiaTheme="minorEastAsia"/>
          <w:b w:val="0"/>
          <w:color w:val="auto"/>
          <w:lang w:eastAsia="fr-FR"/>
        </w:rPr>
      </w:pPr>
      <w:del w:id="350" w:author="Edward Rogers" w:date="2021-10-21T11:41:00Z">
        <w:r w:rsidRPr="000566E6" w:rsidDel="001865B8">
          <w:rPr>
            <w:u w:color="407EC9"/>
          </w:rPr>
          <w:delText>ANNEX B</w:delText>
        </w:r>
        <w:r w:rsidRPr="00541DFF" w:rsidDel="001865B8">
          <w:rPr>
            <w:rFonts w:eastAsiaTheme="minorEastAsia"/>
            <w:b w:val="0"/>
            <w:color w:val="auto"/>
            <w:lang w:eastAsia="fr-FR"/>
          </w:rPr>
          <w:tab/>
        </w:r>
        <w:r w:rsidRPr="000566E6" w:rsidDel="001865B8">
          <w:delText>SCENARIO EXAMPLES</w:delText>
        </w:r>
        <w:r w:rsidDel="001865B8">
          <w:tab/>
        </w:r>
        <w:r w:rsidDel="001865B8">
          <w:rPr>
            <w:b w:val="0"/>
          </w:rPr>
          <w:fldChar w:fldCharType="begin"/>
        </w:r>
        <w:r w:rsidDel="001865B8">
          <w:delInstrText xml:space="preserve"> PAGEREF _Toc499907916 \h </w:delInstrText>
        </w:r>
        <w:r w:rsidDel="001865B8">
          <w:rPr>
            <w:b w:val="0"/>
          </w:rPr>
        </w:r>
        <w:r w:rsidDel="001865B8">
          <w:rPr>
            <w:b w:val="0"/>
          </w:rPr>
          <w:fldChar w:fldCharType="separate"/>
        </w:r>
      </w:del>
      <w:ins w:id="351" w:author="Edward Rogers" w:date="2021-10-21T11:41:00Z">
        <w:r w:rsidR="001865B8">
          <w:rPr>
            <w:b w:val="0"/>
            <w:bCs/>
            <w:lang w:val="en-US"/>
          </w:rPr>
          <w:t>Error! Bookmark not defined.</w:t>
        </w:r>
      </w:ins>
      <w:del w:id="352" w:author="Edward Rogers" w:date="2021-10-21T11:41:00Z">
        <w:r w:rsidR="00541DFF" w:rsidDel="001865B8">
          <w:delText>13</w:delText>
        </w:r>
        <w:r w:rsidDel="001865B8">
          <w:rPr>
            <w:b w:val="0"/>
          </w:rPr>
          <w:fldChar w:fldCharType="end"/>
        </w:r>
      </w:del>
    </w:p>
    <w:p w14:paraId="25427A59" w14:textId="6751F0FC" w:rsidR="00DE7712" w:rsidRPr="00541DFF" w:rsidDel="001865B8" w:rsidRDefault="00DE7712">
      <w:pPr>
        <w:pStyle w:val="TOC1"/>
        <w:tabs>
          <w:tab w:val="left" w:pos="1134"/>
        </w:tabs>
        <w:rPr>
          <w:del w:id="353" w:author="Edward Rogers" w:date="2021-10-21T11:41:00Z"/>
          <w:rFonts w:eastAsiaTheme="minorEastAsia"/>
          <w:b w:val="0"/>
          <w:color w:val="auto"/>
          <w:lang w:eastAsia="fr-FR"/>
        </w:rPr>
      </w:pPr>
      <w:del w:id="354" w:author="Edward Rogers" w:date="2021-10-21T11:41:00Z">
        <w:r w:rsidRPr="000566E6" w:rsidDel="001865B8">
          <w:rPr>
            <w:u w:color="407EC9"/>
          </w:rPr>
          <w:delText>ANNEX C</w:delText>
        </w:r>
        <w:r w:rsidRPr="00541DFF" w:rsidDel="001865B8">
          <w:rPr>
            <w:rFonts w:eastAsiaTheme="minorEastAsia"/>
            <w:b w:val="0"/>
            <w:color w:val="auto"/>
            <w:lang w:eastAsia="fr-FR"/>
          </w:rPr>
          <w:tab/>
        </w:r>
        <w:r w:rsidDel="001865B8">
          <w:delText>EXAMPLE RISK ASSESSMENT MATRIX</w:delText>
        </w:r>
        <w:r w:rsidDel="001865B8">
          <w:tab/>
        </w:r>
        <w:r w:rsidDel="001865B8">
          <w:rPr>
            <w:b w:val="0"/>
          </w:rPr>
          <w:fldChar w:fldCharType="begin"/>
        </w:r>
        <w:r w:rsidDel="001865B8">
          <w:delInstrText xml:space="preserve"> PAGEREF _Toc499907917 \h </w:delInstrText>
        </w:r>
        <w:r w:rsidDel="001865B8">
          <w:rPr>
            <w:b w:val="0"/>
          </w:rPr>
        </w:r>
        <w:r w:rsidDel="001865B8">
          <w:rPr>
            <w:b w:val="0"/>
          </w:rPr>
          <w:fldChar w:fldCharType="separate"/>
        </w:r>
      </w:del>
      <w:ins w:id="355" w:author="Edward Rogers" w:date="2021-10-21T11:41:00Z">
        <w:r w:rsidR="001865B8">
          <w:rPr>
            <w:b w:val="0"/>
            <w:bCs/>
            <w:lang w:val="en-US"/>
          </w:rPr>
          <w:t>Error! Bookmark not defined.</w:t>
        </w:r>
      </w:ins>
      <w:del w:id="356" w:author="Edward Rogers" w:date="2021-10-21T11:41:00Z">
        <w:r w:rsidR="00541DFF" w:rsidDel="001865B8">
          <w:delText>14</w:delText>
        </w:r>
        <w:r w:rsidDel="001865B8">
          <w:rPr>
            <w:b w:val="0"/>
          </w:rPr>
          <w:fldChar w:fldCharType="end"/>
        </w:r>
      </w:del>
    </w:p>
    <w:p w14:paraId="66194D0F" w14:textId="57376383" w:rsidR="00642025" w:rsidRPr="00C55CFD" w:rsidRDefault="00DE7712" w:rsidP="009B2D7D">
      <w:pPr>
        <w:jc w:val="both"/>
        <w:rPr>
          <w:b/>
          <w:color w:val="00558C" w:themeColor="accent1"/>
          <w:sz w:val="22"/>
        </w:rPr>
      </w:pPr>
      <w:r>
        <w:rPr>
          <w:rFonts w:eastAsia="Times New Roman" w:cs="Times New Roman"/>
          <w:color w:val="00558C" w:themeColor="accent1"/>
          <w:sz w:val="22"/>
          <w:szCs w:val="20"/>
        </w:rPr>
        <w:fldChar w:fldCharType="end"/>
      </w:r>
    </w:p>
    <w:p w14:paraId="4397F051" w14:textId="3965FCD8" w:rsidR="00EB6F3C" w:rsidRPr="00C55CFD" w:rsidRDefault="00541DFF" w:rsidP="00541DFF">
      <w:pPr>
        <w:pStyle w:val="ListofFigures"/>
      </w:pPr>
      <w:r>
        <w:t>List of Tables</w:t>
      </w:r>
    </w:p>
    <w:p w14:paraId="3A036871" w14:textId="77777777" w:rsidR="00541DFF" w:rsidRDefault="00541DFF">
      <w:pPr>
        <w:pStyle w:val="TableofFigures"/>
        <w:rPr>
          <w:rFonts w:eastAsiaTheme="minorEastAsia"/>
          <w:i w:val="0"/>
          <w:lang w:val="fr-FR" w:eastAsia="fr-FR"/>
        </w:rPr>
      </w:pPr>
      <w:r>
        <w:rPr>
          <w:lang w:val="fr-FR"/>
        </w:rPr>
        <w:fldChar w:fldCharType="begin"/>
      </w:r>
      <w:r>
        <w:rPr>
          <w:lang w:val="fr-FR"/>
        </w:rPr>
        <w:instrText xml:space="preserve"> TOC \h \z \t "Table caption" \c </w:instrText>
      </w:r>
      <w:r>
        <w:rPr>
          <w:lang w:val="fr-FR"/>
        </w:rPr>
        <w:fldChar w:fldCharType="separate"/>
      </w:r>
      <w:hyperlink w:anchor="_Toc499908266" w:history="1">
        <w:r w:rsidRPr="00847A7D">
          <w:rPr>
            <w:rStyle w:val="Hyperlink"/>
          </w:rPr>
          <w:t>Table 1</w:t>
        </w:r>
        <w:r>
          <w:rPr>
            <w:rFonts w:eastAsiaTheme="minorEastAsia"/>
            <w:i w:val="0"/>
            <w:lang w:val="fr-FR" w:eastAsia="fr-FR"/>
          </w:rPr>
          <w:tab/>
        </w:r>
        <w:r w:rsidRPr="00847A7D">
          <w:rPr>
            <w:rStyle w:val="Hyperlink"/>
          </w:rPr>
          <w:t>Descriptions of Probability</w:t>
        </w:r>
        <w:r>
          <w:rPr>
            <w:webHidden/>
          </w:rPr>
          <w:tab/>
        </w:r>
        <w:r>
          <w:rPr>
            <w:webHidden/>
          </w:rPr>
          <w:fldChar w:fldCharType="begin"/>
        </w:r>
        <w:r>
          <w:rPr>
            <w:webHidden/>
          </w:rPr>
          <w:instrText xml:space="preserve"> PAGEREF _Toc499908266 \h </w:instrText>
        </w:r>
        <w:r>
          <w:rPr>
            <w:webHidden/>
          </w:rPr>
        </w:r>
        <w:r>
          <w:rPr>
            <w:webHidden/>
          </w:rPr>
          <w:fldChar w:fldCharType="separate"/>
        </w:r>
        <w:r>
          <w:rPr>
            <w:webHidden/>
          </w:rPr>
          <w:t>8</w:t>
        </w:r>
        <w:r>
          <w:rPr>
            <w:webHidden/>
          </w:rPr>
          <w:fldChar w:fldCharType="end"/>
        </w:r>
      </w:hyperlink>
    </w:p>
    <w:p w14:paraId="2FCA8DE5" w14:textId="77777777" w:rsidR="00541DFF" w:rsidRDefault="00A44398">
      <w:pPr>
        <w:pStyle w:val="TableofFigures"/>
        <w:rPr>
          <w:rFonts w:eastAsiaTheme="minorEastAsia"/>
          <w:i w:val="0"/>
          <w:lang w:val="fr-FR" w:eastAsia="fr-FR"/>
        </w:rPr>
      </w:pPr>
      <w:hyperlink w:anchor="_Toc499908267" w:history="1">
        <w:r w:rsidR="00541DFF" w:rsidRPr="00847A7D">
          <w:rPr>
            <w:rStyle w:val="Hyperlink"/>
          </w:rPr>
          <w:t>Table 2</w:t>
        </w:r>
        <w:r w:rsidR="00541DFF">
          <w:rPr>
            <w:rFonts w:eastAsiaTheme="minorEastAsia"/>
            <w:i w:val="0"/>
            <w:lang w:val="fr-FR" w:eastAsia="fr-FR"/>
          </w:rPr>
          <w:tab/>
        </w:r>
        <w:r w:rsidR="00541DFF" w:rsidRPr="00847A7D">
          <w:rPr>
            <w:rStyle w:val="Hyperlink"/>
          </w:rPr>
          <w:t>Descriptions of Impact</w:t>
        </w:r>
        <w:r w:rsidR="00541DFF">
          <w:rPr>
            <w:webHidden/>
          </w:rPr>
          <w:tab/>
        </w:r>
        <w:r w:rsidR="00541DFF">
          <w:rPr>
            <w:webHidden/>
          </w:rPr>
          <w:fldChar w:fldCharType="begin"/>
        </w:r>
        <w:r w:rsidR="00541DFF">
          <w:rPr>
            <w:webHidden/>
          </w:rPr>
          <w:instrText xml:space="preserve"> PAGEREF _Toc499908267 \h </w:instrText>
        </w:r>
        <w:r w:rsidR="00541DFF">
          <w:rPr>
            <w:webHidden/>
          </w:rPr>
        </w:r>
        <w:r w:rsidR="00541DFF">
          <w:rPr>
            <w:webHidden/>
          </w:rPr>
          <w:fldChar w:fldCharType="separate"/>
        </w:r>
        <w:r w:rsidR="00541DFF">
          <w:rPr>
            <w:webHidden/>
          </w:rPr>
          <w:t>9</w:t>
        </w:r>
        <w:r w:rsidR="00541DFF">
          <w:rPr>
            <w:webHidden/>
          </w:rPr>
          <w:fldChar w:fldCharType="end"/>
        </w:r>
      </w:hyperlink>
    </w:p>
    <w:p w14:paraId="08B251AD" w14:textId="77777777" w:rsidR="00541DFF" w:rsidRDefault="00A44398">
      <w:pPr>
        <w:pStyle w:val="TableofFigures"/>
        <w:rPr>
          <w:rFonts w:eastAsiaTheme="minorEastAsia"/>
          <w:i w:val="0"/>
          <w:lang w:val="fr-FR" w:eastAsia="fr-FR"/>
        </w:rPr>
      </w:pPr>
      <w:hyperlink w:anchor="_Toc499908268" w:history="1">
        <w:r w:rsidR="00541DFF" w:rsidRPr="00847A7D">
          <w:rPr>
            <w:rStyle w:val="Hyperlink"/>
          </w:rPr>
          <w:t>Table 3</w:t>
        </w:r>
        <w:r w:rsidR="00541DFF">
          <w:rPr>
            <w:rFonts w:eastAsiaTheme="minorEastAsia"/>
            <w:i w:val="0"/>
            <w:lang w:val="fr-FR" w:eastAsia="fr-FR"/>
          </w:rPr>
          <w:tab/>
        </w:r>
        <w:r w:rsidR="00541DFF" w:rsidRPr="00847A7D">
          <w:rPr>
            <w:rStyle w:val="Hyperlink"/>
          </w:rPr>
          <w:t>Risk Value Matrix</w:t>
        </w:r>
        <w:r w:rsidR="00541DFF">
          <w:rPr>
            <w:webHidden/>
          </w:rPr>
          <w:tab/>
        </w:r>
        <w:r w:rsidR="00541DFF">
          <w:rPr>
            <w:webHidden/>
          </w:rPr>
          <w:fldChar w:fldCharType="begin"/>
        </w:r>
        <w:r w:rsidR="00541DFF">
          <w:rPr>
            <w:webHidden/>
          </w:rPr>
          <w:instrText xml:space="preserve"> PAGEREF _Toc499908268 \h </w:instrText>
        </w:r>
        <w:r w:rsidR="00541DFF">
          <w:rPr>
            <w:webHidden/>
          </w:rPr>
        </w:r>
        <w:r w:rsidR="00541DFF">
          <w:rPr>
            <w:webHidden/>
          </w:rPr>
          <w:fldChar w:fldCharType="separate"/>
        </w:r>
        <w:r w:rsidR="00541DFF">
          <w:rPr>
            <w:webHidden/>
          </w:rPr>
          <w:t>9</w:t>
        </w:r>
        <w:r w:rsidR="00541DFF">
          <w:rPr>
            <w:webHidden/>
          </w:rPr>
          <w:fldChar w:fldCharType="end"/>
        </w:r>
      </w:hyperlink>
    </w:p>
    <w:p w14:paraId="3BF41843" w14:textId="77777777" w:rsidR="00541DFF" w:rsidRDefault="00A44398">
      <w:pPr>
        <w:pStyle w:val="TableofFigures"/>
        <w:rPr>
          <w:rFonts w:eastAsiaTheme="minorEastAsia"/>
          <w:i w:val="0"/>
          <w:lang w:val="fr-FR" w:eastAsia="fr-FR"/>
        </w:rPr>
      </w:pPr>
      <w:hyperlink w:anchor="_Toc499908269" w:history="1">
        <w:r w:rsidR="00541DFF" w:rsidRPr="00847A7D">
          <w:rPr>
            <w:rStyle w:val="Hyperlink"/>
          </w:rPr>
          <w:t>Table 4</w:t>
        </w:r>
        <w:r w:rsidR="00541DFF">
          <w:rPr>
            <w:rFonts w:eastAsiaTheme="minorEastAsia"/>
            <w:i w:val="0"/>
            <w:lang w:val="fr-FR" w:eastAsia="fr-FR"/>
          </w:rPr>
          <w:tab/>
        </w:r>
        <w:r w:rsidR="00541DFF" w:rsidRPr="00847A7D">
          <w:rPr>
            <w:rStyle w:val="Hyperlink"/>
          </w:rPr>
          <w:t>Action Required for Risk Categories</w:t>
        </w:r>
        <w:r w:rsidR="00541DFF">
          <w:rPr>
            <w:webHidden/>
          </w:rPr>
          <w:tab/>
        </w:r>
        <w:r w:rsidR="00541DFF">
          <w:rPr>
            <w:webHidden/>
          </w:rPr>
          <w:fldChar w:fldCharType="begin"/>
        </w:r>
        <w:r w:rsidR="00541DFF">
          <w:rPr>
            <w:webHidden/>
          </w:rPr>
          <w:instrText xml:space="preserve"> PAGEREF _Toc499908269 \h </w:instrText>
        </w:r>
        <w:r w:rsidR="00541DFF">
          <w:rPr>
            <w:webHidden/>
          </w:rPr>
        </w:r>
        <w:r w:rsidR="00541DFF">
          <w:rPr>
            <w:webHidden/>
          </w:rPr>
          <w:fldChar w:fldCharType="separate"/>
        </w:r>
        <w:r w:rsidR="00541DFF">
          <w:rPr>
            <w:webHidden/>
          </w:rPr>
          <w:t>9</w:t>
        </w:r>
        <w:r w:rsidR="00541DFF">
          <w:rPr>
            <w:webHidden/>
          </w:rPr>
          <w:fldChar w:fldCharType="end"/>
        </w:r>
      </w:hyperlink>
    </w:p>
    <w:p w14:paraId="6F5D58B8" w14:textId="77777777" w:rsidR="00A05463" w:rsidRPr="00541DFF" w:rsidRDefault="00541DFF" w:rsidP="00A05463">
      <w:pPr>
        <w:rPr>
          <w:lang w:val="fr-FR"/>
        </w:rPr>
      </w:pPr>
      <w:r>
        <w:rPr>
          <w:lang w:val="fr-FR"/>
        </w:rPr>
        <w:fldChar w:fldCharType="end"/>
      </w:r>
    </w:p>
    <w:p w14:paraId="7EB27631" w14:textId="4D1059D2" w:rsidR="00A05463" w:rsidRPr="00541DFF" w:rsidRDefault="00541DFF" w:rsidP="00541DFF">
      <w:pPr>
        <w:pStyle w:val="ListofFigures"/>
      </w:pPr>
      <w:r>
        <w:t>List of Figures</w:t>
      </w:r>
    </w:p>
    <w:p w14:paraId="003509B1" w14:textId="77777777" w:rsidR="00541DFF" w:rsidRDefault="00541DFF">
      <w:pPr>
        <w:pStyle w:val="TableofFigures"/>
        <w:rPr>
          <w:rFonts w:eastAsiaTheme="minorEastAsia"/>
          <w:i w:val="0"/>
          <w:lang w:val="fr-FR" w:eastAsia="fr-FR"/>
        </w:rPr>
      </w:pPr>
      <w:r>
        <w:rPr>
          <w:lang w:val="fr-FR"/>
        </w:rPr>
        <w:fldChar w:fldCharType="begin"/>
      </w:r>
      <w:r>
        <w:rPr>
          <w:lang w:val="fr-FR"/>
        </w:rPr>
        <w:instrText xml:space="preserve"> TOC \h \z \t "Figure caption" \c </w:instrText>
      </w:r>
      <w:r>
        <w:rPr>
          <w:lang w:val="fr-FR"/>
        </w:rPr>
        <w:fldChar w:fldCharType="separate"/>
      </w:r>
      <w:hyperlink w:anchor="_Toc499908335" w:history="1">
        <w:r w:rsidRPr="00333BB1">
          <w:rPr>
            <w:rStyle w:val="Hyperlink"/>
          </w:rPr>
          <w:t>Figure 1</w:t>
        </w:r>
        <w:r>
          <w:rPr>
            <w:rFonts w:eastAsiaTheme="minorEastAsia"/>
            <w:i w:val="0"/>
            <w:lang w:val="fr-FR" w:eastAsia="fr-FR"/>
          </w:rPr>
          <w:tab/>
        </w:r>
        <w:r w:rsidRPr="00333BB1">
          <w:rPr>
            <w:rStyle w:val="Hyperlink"/>
          </w:rPr>
          <w:t>Causal relationship between hazards and consequences</w:t>
        </w:r>
        <w:r>
          <w:rPr>
            <w:webHidden/>
          </w:rPr>
          <w:tab/>
        </w:r>
        <w:r>
          <w:rPr>
            <w:webHidden/>
          </w:rPr>
          <w:fldChar w:fldCharType="begin"/>
        </w:r>
        <w:r>
          <w:rPr>
            <w:webHidden/>
          </w:rPr>
          <w:instrText xml:space="preserve"> PAGEREF _Toc499908335 \h </w:instrText>
        </w:r>
        <w:r>
          <w:rPr>
            <w:webHidden/>
          </w:rPr>
        </w:r>
        <w:r>
          <w:rPr>
            <w:webHidden/>
          </w:rPr>
          <w:fldChar w:fldCharType="separate"/>
        </w:r>
        <w:r>
          <w:rPr>
            <w:webHidden/>
          </w:rPr>
          <w:t>5</w:t>
        </w:r>
        <w:r>
          <w:rPr>
            <w:webHidden/>
          </w:rPr>
          <w:fldChar w:fldCharType="end"/>
        </w:r>
      </w:hyperlink>
    </w:p>
    <w:p w14:paraId="0DC172CB" w14:textId="77777777" w:rsidR="00541DFF" w:rsidRDefault="00A44398">
      <w:pPr>
        <w:pStyle w:val="TableofFigures"/>
        <w:rPr>
          <w:rFonts w:eastAsiaTheme="minorEastAsia"/>
          <w:i w:val="0"/>
          <w:lang w:val="fr-FR" w:eastAsia="fr-FR"/>
        </w:rPr>
      </w:pPr>
      <w:hyperlink w:anchor="_Toc499908336" w:history="1">
        <w:r w:rsidR="00541DFF" w:rsidRPr="00333BB1">
          <w:rPr>
            <w:rStyle w:val="Hyperlink"/>
          </w:rPr>
          <w:t>Figure 2</w:t>
        </w:r>
        <w:r w:rsidR="00541DFF">
          <w:rPr>
            <w:rFonts w:eastAsiaTheme="minorEastAsia"/>
            <w:i w:val="0"/>
            <w:lang w:val="fr-FR" w:eastAsia="fr-FR"/>
          </w:rPr>
          <w:tab/>
        </w:r>
        <w:r w:rsidR="00541DFF" w:rsidRPr="00333BB1">
          <w:rPr>
            <w:rStyle w:val="Hyperlink"/>
          </w:rPr>
          <w:t>The Risk Assessment Process</w:t>
        </w:r>
        <w:r w:rsidR="00541DFF">
          <w:rPr>
            <w:webHidden/>
          </w:rPr>
          <w:tab/>
        </w:r>
        <w:r w:rsidR="00541DFF">
          <w:rPr>
            <w:webHidden/>
          </w:rPr>
          <w:fldChar w:fldCharType="begin"/>
        </w:r>
        <w:r w:rsidR="00541DFF">
          <w:rPr>
            <w:webHidden/>
          </w:rPr>
          <w:instrText xml:space="preserve"> PAGEREF _Toc499908336 \h </w:instrText>
        </w:r>
        <w:r w:rsidR="00541DFF">
          <w:rPr>
            <w:webHidden/>
          </w:rPr>
        </w:r>
        <w:r w:rsidR="00541DFF">
          <w:rPr>
            <w:webHidden/>
          </w:rPr>
          <w:fldChar w:fldCharType="separate"/>
        </w:r>
        <w:r w:rsidR="00541DFF">
          <w:rPr>
            <w:webHidden/>
          </w:rPr>
          <w:t>6</w:t>
        </w:r>
        <w:r w:rsidR="00541DFF">
          <w:rPr>
            <w:webHidden/>
          </w:rPr>
          <w:fldChar w:fldCharType="end"/>
        </w:r>
      </w:hyperlink>
    </w:p>
    <w:p w14:paraId="515D7EA8" w14:textId="77777777" w:rsidR="00541DFF" w:rsidRDefault="00A44398">
      <w:pPr>
        <w:pStyle w:val="TableofFigures"/>
        <w:rPr>
          <w:rFonts w:eastAsiaTheme="minorEastAsia"/>
          <w:i w:val="0"/>
          <w:lang w:val="fr-FR" w:eastAsia="fr-FR"/>
        </w:rPr>
      </w:pPr>
      <w:hyperlink w:anchor="_Toc499908337" w:history="1">
        <w:r w:rsidR="00541DFF" w:rsidRPr="00333BB1">
          <w:rPr>
            <w:rStyle w:val="Hyperlink"/>
          </w:rPr>
          <w:t>Figure 3</w:t>
        </w:r>
        <w:r w:rsidR="00541DFF">
          <w:rPr>
            <w:rFonts w:eastAsiaTheme="minorEastAsia"/>
            <w:i w:val="0"/>
            <w:lang w:val="fr-FR" w:eastAsia="fr-FR"/>
          </w:rPr>
          <w:tab/>
        </w:r>
        <w:r w:rsidR="00541DFF" w:rsidRPr="00333BB1">
          <w:rPr>
            <w:rStyle w:val="Hyperlink"/>
          </w:rPr>
          <w:t>Zone selection</w:t>
        </w:r>
        <w:r w:rsidR="00541DFF">
          <w:rPr>
            <w:webHidden/>
          </w:rPr>
          <w:tab/>
        </w:r>
        <w:r w:rsidR="00541DFF">
          <w:rPr>
            <w:webHidden/>
          </w:rPr>
          <w:fldChar w:fldCharType="begin"/>
        </w:r>
        <w:r w:rsidR="00541DFF">
          <w:rPr>
            <w:webHidden/>
          </w:rPr>
          <w:instrText xml:space="preserve"> PAGEREF _Toc499908337 \h </w:instrText>
        </w:r>
        <w:r w:rsidR="00541DFF">
          <w:rPr>
            <w:webHidden/>
          </w:rPr>
        </w:r>
        <w:r w:rsidR="00541DFF">
          <w:rPr>
            <w:webHidden/>
          </w:rPr>
          <w:fldChar w:fldCharType="separate"/>
        </w:r>
        <w:r w:rsidR="00541DFF">
          <w:rPr>
            <w:webHidden/>
          </w:rPr>
          <w:t>6</w:t>
        </w:r>
        <w:r w:rsidR="00541DFF">
          <w:rPr>
            <w:webHidden/>
          </w:rPr>
          <w:fldChar w:fldCharType="end"/>
        </w:r>
      </w:hyperlink>
    </w:p>
    <w:p w14:paraId="57D418BD" w14:textId="4CB74644" w:rsidR="00A05463" w:rsidRPr="00541DFF" w:rsidRDefault="00541DFF" w:rsidP="00A05463">
      <w:pPr>
        <w:rPr>
          <w:lang w:val="fr-FR"/>
        </w:rPr>
      </w:pPr>
      <w:r>
        <w:rPr>
          <w:lang w:val="fr-FR"/>
        </w:rPr>
        <w:fldChar w:fldCharType="end"/>
      </w:r>
    </w:p>
    <w:p w14:paraId="2F9FB0A7" w14:textId="77777777" w:rsidR="00790277" w:rsidRPr="00541DFF" w:rsidRDefault="00790277" w:rsidP="00A05463">
      <w:pPr>
        <w:rPr>
          <w:lang w:val="fr-FR"/>
        </w:rPr>
        <w:sectPr w:rsidR="00790277" w:rsidRPr="00541DFF" w:rsidSect="00C716E5">
          <w:headerReference w:type="even" r:id="rId23"/>
          <w:headerReference w:type="default" r:id="rId24"/>
          <w:headerReference w:type="first" r:id="rId25"/>
          <w:footerReference w:type="first" r:id="rId26"/>
          <w:pgSz w:w="11906" w:h="16838" w:code="9"/>
          <w:pgMar w:top="567" w:right="794" w:bottom="567" w:left="907" w:header="850" w:footer="567" w:gutter="0"/>
          <w:cols w:space="708"/>
          <w:titlePg/>
          <w:docGrid w:linePitch="360"/>
        </w:sectPr>
      </w:pPr>
    </w:p>
    <w:p w14:paraId="797AEACC" w14:textId="3DD2853D" w:rsidR="004944C8" w:rsidRPr="00C55CFD" w:rsidRDefault="00DD1F00" w:rsidP="009B2D7D">
      <w:pPr>
        <w:pStyle w:val="Heading1"/>
        <w:jc w:val="both"/>
      </w:pPr>
      <w:bookmarkStart w:id="357" w:name="_Toc85708884"/>
      <w:r w:rsidRPr="00C55CFD">
        <w:rPr>
          <w:caps w:val="0"/>
        </w:rPr>
        <w:lastRenderedPageBreak/>
        <w:t>INTRODUCTION</w:t>
      </w:r>
      <w:bookmarkEnd w:id="357"/>
    </w:p>
    <w:p w14:paraId="7B8E9F9F" w14:textId="6F3115AA" w:rsidR="004944C8" w:rsidRPr="00C55CFD" w:rsidRDefault="004944C8" w:rsidP="009B2D7D">
      <w:pPr>
        <w:pStyle w:val="Heading1separatationline"/>
        <w:jc w:val="both"/>
      </w:pPr>
    </w:p>
    <w:p w14:paraId="0F42957D" w14:textId="5E4BB318" w:rsidR="00776C8F" w:rsidRDefault="001A3EF7" w:rsidP="001A3EF7">
      <w:pPr>
        <w:pStyle w:val="BodyText"/>
        <w:rPr>
          <w:ins w:id="358" w:author="Edward Rogers" w:date="2021-10-25T19:15:00Z"/>
        </w:rPr>
      </w:pPr>
      <w:moveToRangeStart w:id="359" w:author="Edward Rogers" w:date="2021-10-25T19:14:00Z" w:name="move86081677"/>
      <w:moveTo w:id="360" w:author="Edward Rogers" w:date="2021-10-25T19:14:00Z">
        <w:r w:rsidRPr="00C55CFD">
          <w:t xml:space="preserve">The assessment and management of risk is </w:t>
        </w:r>
        <w:del w:id="361" w:author="Edward Rogers" w:date="2021-10-25T19:14:00Z">
          <w:r w:rsidRPr="00C55CFD" w:rsidDel="001A3EF7">
            <w:delText xml:space="preserve">therefore </w:delText>
          </w:r>
        </w:del>
        <w:r w:rsidRPr="00C55CFD">
          <w:t xml:space="preserve">fundamental to the provision of effective </w:t>
        </w:r>
        <w:r>
          <w:t xml:space="preserve">marine </w:t>
        </w:r>
        <w:r w:rsidRPr="00C55CFD">
          <w:t>aids to navigation (AtoN)</w:t>
        </w:r>
        <w:r w:rsidRPr="00C55CFD">
          <w:rPr>
            <w:rStyle w:val="FootnoteReference"/>
          </w:rPr>
          <w:footnoteReference w:id="1"/>
        </w:r>
        <w:r>
          <w:t xml:space="preserve"> services</w:t>
        </w:r>
      </w:moveTo>
      <w:ins w:id="364" w:author="Edward Rogers" w:date="2021-10-25T19:17:00Z">
        <w:r w:rsidR="00323587">
          <w:t xml:space="preserve"> (e.g. </w:t>
        </w:r>
        <w:r w:rsidR="00323587" w:rsidRPr="00C55CFD">
          <w:t>Regulation 13 of Chapter V of the 1974 SOLAS Convention (as amended)</w:t>
        </w:r>
        <w:r w:rsidR="00323587">
          <w:t>)</w:t>
        </w:r>
      </w:ins>
      <w:ins w:id="365" w:author="Edward Rogers" w:date="2021-10-25T19:14:00Z">
        <w:r>
          <w:t xml:space="preserve">, Vessel Traffic Services </w:t>
        </w:r>
      </w:ins>
      <w:ins w:id="366" w:author="Edward Rogers" w:date="2021-10-25T19:17:00Z">
        <w:r w:rsidR="00323587">
          <w:t>(</w:t>
        </w:r>
        <w:r w:rsidR="00323587" w:rsidRPr="00C55CFD">
          <w:t>Regulation 1</w:t>
        </w:r>
        <w:r w:rsidR="00323587">
          <w:t>2</w:t>
        </w:r>
        <w:r w:rsidR="00323587" w:rsidRPr="00C55CFD">
          <w:t xml:space="preserve"> of Chapter V of the 1974 SOLAS Convention (as amended) </w:t>
        </w:r>
        <w:r w:rsidR="00323587">
          <w:t>)</w:t>
        </w:r>
      </w:ins>
      <w:ins w:id="367" w:author="Edward Rogers" w:date="2021-10-25T19:14:00Z">
        <w:r>
          <w:t xml:space="preserve">and other marine </w:t>
        </w:r>
        <w:r w:rsidR="00A2721D">
          <w:t>assurance functions (e.g. provision of pilotage, hydrogr</w:t>
        </w:r>
      </w:ins>
      <w:ins w:id="368" w:author="Edward Rogers" w:date="2021-10-25T19:15:00Z">
        <w:r w:rsidR="00A2721D">
          <w:t>aphy, training</w:t>
        </w:r>
        <w:r w:rsidR="00776C8F">
          <w:t xml:space="preserve">, safety management systems </w:t>
        </w:r>
        <w:r w:rsidR="00A2721D">
          <w:t>etc.)</w:t>
        </w:r>
      </w:ins>
      <w:moveTo w:id="369" w:author="Edward Rogers" w:date="2021-10-25T19:14:00Z">
        <w:r w:rsidRPr="00C55CFD">
          <w:t xml:space="preserve">. </w:t>
        </w:r>
      </w:moveTo>
    </w:p>
    <w:p w14:paraId="1CA38095" w14:textId="33CE81CF" w:rsidR="0058338B" w:rsidRDefault="001A3EF7" w:rsidP="001A3EF7">
      <w:pPr>
        <w:pStyle w:val="BodyText"/>
        <w:rPr>
          <w:ins w:id="370" w:author="Edward Rogers" w:date="2021-10-25T19:16:00Z"/>
        </w:rPr>
      </w:pPr>
      <w:moveTo w:id="371" w:author="Edward Rogers" w:date="2021-10-25T19:14:00Z">
        <w:r w:rsidRPr="00C55CFD">
          <w:t xml:space="preserve">To address this, IALA published </w:t>
        </w:r>
        <w:r>
          <w:t>a r</w:t>
        </w:r>
        <w:r w:rsidRPr="00C55CFD">
          <w:t>ecommendation on IALA Risk Management Tool for Ports and Restricted Waterways for use by National Members. This Recommendation ha</w:t>
        </w:r>
        <w:r>
          <w:t>s</w:t>
        </w:r>
        <w:r w:rsidRPr="00C55CFD">
          <w:t xml:space="preserve"> two </w:t>
        </w:r>
        <w:r>
          <w:t xml:space="preserve">primary </w:t>
        </w:r>
        <w:r w:rsidRPr="00C55CFD">
          <w:t>components</w:t>
        </w:r>
        <w:del w:id="372" w:author="Edward Rogers" w:date="2021-10-25T19:16:00Z">
          <w:r w:rsidRPr="00C55CFD" w:rsidDel="0058338B">
            <w:delText>. These are the</w:delText>
          </w:r>
        </w:del>
      </w:moveTo>
      <w:ins w:id="373" w:author="Edward Rogers" w:date="2021-10-25T19:16:00Z">
        <w:r w:rsidR="0058338B">
          <w:t>:</w:t>
        </w:r>
      </w:ins>
    </w:p>
    <w:p w14:paraId="6B75B8C1" w14:textId="7A691F66" w:rsidR="0058338B" w:rsidRDefault="00323587" w:rsidP="0058338B">
      <w:pPr>
        <w:pStyle w:val="Bullet1"/>
        <w:rPr>
          <w:ins w:id="374" w:author="Edward Rogers" w:date="2021-10-25T19:17:00Z"/>
        </w:rPr>
      </w:pPr>
      <w:ins w:id="375" w:author="Edward Rogers" w:date="2021-10-25T19:17:00Z">
        <w:r w:rsidRPr="006D7EBD">
          <w:rPr>
            <w:i/>
            <w:iCs/>
            <w:rPrChange w:id="376" w:author="Edward Rogers" w:date="2021-10-25T19:18:00Z">
              <w:rPr/>
            </w:rPrChange>
          </w:rPr>
          <w:t>Quan</w:t>
        </w:r>
      </w:ins>
      <w:ins w:id="377" w:author="Edward Rogers" w:date="2021-10-25T19:18:00Z">
        <w:r w:rsidRPr="006D7EBD">
          <w:rPr>
            <w:i/>
            <w:iCs/>
            <w:rPrChange w:id="378" w:author="Edward Rogers" w:date="2021-10-25T19:18:00Z">
              <w:rPr/>
            </w:rPrChange>
          </w:rPr>
          <w:t xml:space="preserve">titative </w:t>
        </w:r>
      </w:ins>
      <w:moveTo w:id="379" w:author="Edward Rogers" w:date="2021-10-25T19:14:00Z">
        <w:del w:id="380" w:author="Edward Rogers" w:date="2021-10-25T19:16:00Z">
          <w:r w:rsidR="001A3EF7" w:rsidRPr="006D7EBD" w:rsidDel="0058338B">
            <w:rPr>
              <w:i/>
              <w:iCs/>
              <w:rPrChange w:id="381" w:author="Edward Rogers" w:date="2021-10-25T19:18:00Z">
                <w:rPr/>
              </w:rPrChange>
            </w:rPr>
            <w:delText xml:space="preserve"> </w:delText>
          </w:r>
        </w:del>
        <w:del w:id="382" w:author="Edward Rogers" w:date="2021-10-25T19:18:00Z">
          <w:r w:rsidR="001A3EF7" w:rsidRPr="006D7EBD" w:rsidDel="00323587">
            <w:rPr>
              <w:i/>
              <w:iCs/>
              <w:rPrChange w:id="383" w:author="Edward Rogers" w:date="2021-10-25T19:18:00Z">
                <w:rPr>
                  <w:i/>
                </w:rPr>
              </w:rPrChange>
            </w:rPr>
            <w:delText>quantitative</w:delText>
          </w:r>
        </w:del>
      </w:moveTo>
      <w:ins w:id="384" w:author="Edward Rogers" w:date="2021-10-25T19:18:00Z">
        <w:r w:rsidRPr="006D7EBD">
          <w:rPr>
            <w:i/>
            <w:iCs/>
            <w:rPrChange w:id="385" w:author="Edward Rogers" w:date="2021-10-25T19:18:00Z">
              <w:rPr>
                <w:i/>
              </w:rPr>
            </w:rPrChange>
          </w:rPr>
          <w:t>Tools</w:t>
        </w:r>
        <w:r w:rsidR="006D7EBD">
          <w:t xml:space="preserve"> – e.g.</w:t>
        </w:r>
      </w:ins>
      <w:moveTo w:id="386" w:author="Edward Rogers" w:date="2021-10-25T19:14:00Z">
        <w:r w:rsidR="001A3EF7" w:rsidRPr="00C55CFD">
          <w:t xml:space="preserve"> IALA Waterway Risk Assessment Program (</w:t>
        </w:r>
      </w:moveTo>
      <w:ins w:id="387" w:author="Edward Rogers" w:date="2021-10-25T19:16:00Z">
        <w:r w:rsidR="006E2649">
          <w:t xml:space="preserve">e.g. </w:t>
        </w:r>
      </w:ins>
      <w:moveTo w:id="388" w:author="Edward Rogers" w:date="2021-10-25T19:14:00Z">
        <w:r w:rsidR="001A3EF7" w:rsidRPr="00C55CFD">
          <w:t xml:space="preserve">IWRAP) </w:t>
        </w:r>
        <w:del w:id="389" w:author="Edward Rogers" w:date="2021-10-25T19:16:00Z">
          <w:r w:rsidR="001A3EF7" w:rsidRPr="00C55CFD" w:rsidDel="006E2649">
            <w:delText>Mk</w:delText>
          </w:r>
          <w:r w:rsidR="001A3EF7" w:rsidDel="006E2649">
            <w:delText xml:space="preserve"> II</w:delText>
          </w:r>
          <w:r w:rsidR="001A3EF7" w:rsidRPr="00C55CFD" w:rsidDel="006E2649">
            <w:delText xml:space="preserve"> </w:delText>
          </w:r>
        </w:del>
        <w:r w:rsidR="001A3EF7" w:rsidRPr="00C55CFD">
          <w:t>tool</w:t>
        </w:r>
        <w:r w:rsidR="001A3EF7" w:rsidRPr="00C55CFD">
          <w:rPr>
            <w:rStyle w:val="FootnoteReference"/>
          </w:rPr>
          <w:footnoteReference w:id="2"/>
        </w:r>
        <w:r w:rsidR="001A3EF7" w:rsidRPr="00C55CFD">
          <w:t xml:space="preserve">, which requires a comprehensive dataset of AIS information, and </w:t>
        </w:r>
      </w:moveTo>
    </w:p>
    <w:p w14:paraId="4C763330" w14:textId="7E6890CB" w:rsidR="006D7EBD" w:rsidRDefault="001A3EF7" w:rsidP="0058338B">
      <w:pPr>
        <w:pStyle w:val="Bullet1"/>
        <w:rPr>
          <w:ins w:id="392" w:author="Edward Rogers" w:date="2021-10-25T19:19:00Z"/>
        </w:rPr>
      </w:pPr>
      <w:moveTo w:id="393" w:author="Edward Rogers" w:date="2021-10-25T19:14:00Z">
        <w:del w:id="394" w:author="Edward Rogers" w:date="2021-10-25T19:17:00Z">
          <w:r w:rsidRPr="00C55CFD" w:rsidDel="0058338B">
            <w:delText xml:space="preserve">the </w:delText>
          </w:r>
        </w:del>
      </w:moveTo>
      <w:ins w:id="395" w:author="Edward Rogers" w:date="2021-10-25T19:19:00Z">
        <w:r w:rsidR="006D7EBD">
          <w:rPr>
            <w:i/>
          </w:rPr>
          <w:t>Q</w:t>
        </w:r>
      </w:ins>
      <w:moveTo w:id="396" w:author="Edward Rogers" w:date="2021-10-25T19:14:00Z">
        <w:del w:id="397" w:author="Edward Rogers" w:date="2021-10-25T19:19:00Z">
          <w:r w:rsidRPr="002654FE" w:rsidDel="006D7EBD">
            <w:rPr>
              <w:i/>
            </w:rPr>
            <w:delText>q</w:delText>
          </w:r>
        </w:del>
        <w:r w:rsidRPr="002654FE">
          <w:rPr>
            <w:i/>
          </w:rPr>
          <w:t>ualitative</w:t>
        </w:r>
        <w:r w:rsidRPr="006D7EBD">
          <w:rPr>
            <w:i/>
            <w:iCs/>
            <w:rPrChange w:id="398" w:author="Edward Rogers" w:date="2021-10-25T19:19:00Z">
              <w:rPr/>
            </w:rPrChange>
          </w:rPr>
          <w:t xml:space="preserve"> </w:t>
        </w:r>
      </w:moveTo>
      <w:ins w:id="399" w:author="Edward Rogers" w:date="2021-10-25T19:19:00Z">
        <w:r w:rsidR="006D7EBD" w:rsidRPr="006D7EBD">
          <w:rPr>
            <w:i/>
            <w:iCs/>
            <w:rPrChange w:id="400" w:author="Edward Rogers" w:date="2021-10-25T19:19:00Z">
              <w:rPr/>
            </w:rPrChange>
          </w:rPr>
          <w:t>Tools</w:t>
        </w:r>
        <w:r w:rsidR="006D7EBD">
          <w:t xml:space="preserve"> </w:t>
        </w:r>
      </w:ins>
      <w:ins w:id="401" w:author="Edward Rogers" w:date="2021-10-25T19:20:00Z">
        <w:r w:rsidR="00D62220">
          <w:t>–</w:t>
        </w:r>
      </w:ins>
      <w:ins w:id="402" w:author="Edward Rogers" w:date="2021-10-25T19:19:00Z">
        <w:r w:rsidR="006D7EBD">
          <w:t xml:space="preserve"> </w:t>
        </w:r>
      </w:ins>
      <w:ins w:id="403" w:author="Edward Rogers" w:date="2021-10-25T19:20:00Z">
        <w:r w:rsidR="00D62220">
          <w:t xml:space="preserve">e.g. </w:t>
        </w:r>
      </w:ins>
      <w:moveTo w:id="404" w:author="Edward Rogers" w:date="2021-10-25T19:14:00Z">
        <w:r w:rsidRPr="00C55CFD">
          <w:t xml:space="preserve">Ports and Waterways </w:t>
        </w:r>
        <w:r>
          <w:t xml:space="preserve">Safety </w:t>
        </w:r>
        <w:r w:rsidRPr="00C55CFD">
          <w:t>Assessment (PAWSA</w:t>
        </w:r>
        <w:r>
          <w:t xml:space="preserve"> Mk II</w:t>
        </w:r>
        <w:r w:rsidRPr="00C55CFD">
          <w:t>) tool</w:t>
        </w:r>
        <w:r w:rsidRPr="00C55CFD">
          <w:rPr>
            <w:rStyle w:val="FootnoteReference"/>
          </w:rPr>
          <w:footnoteReference w:id="3"/>
        </w:r>
        <w:r w:rsidRPr="00C55CFD">
          <w:t xml:space="preserve">, which requires participation by up to 30 competent individuals comprising waterway users, stakeholders and agencies responsible for implementing risk mitigation measures. </w:t>
        </w:r>
        <w:del w:id="407" w:author="Edward Rogers" w:date="2021-10-25T19:22:00Z">
          <w:r w:rsidRPr="00C55CFD" w:rsidDel="00C465E3">
            <w:delText>T</w:delText>
          </w:r>
        </w:del>
      </w:moveTo>
    </w:p>
    <w:p w14:paraId="7B5597F7" w14:textId="05428802" w:rsidR="00676428" w:rsidRDefault="00D62220" w:rsidP="00D62220">
      <w:pPr>
        <w:pStyle w:val="BodyText"/>
        <w:rPr>
          <w:ins w:id="408" w:author="Edward Rogers" w:date="2021-10-25T19:25:00Z"/>
        </w:rPr>
      </w:pPr>
      <w:ins w:id="409" w:author="Edward Rogers" w:date="2021-10-25T19:21:00Z">
        <w:r w:rsidRPr="00145CAC">
          <w:t xml:space="preserve">The Simplified IALA Risk Assessment method (SIRA) was developed to </w:t>
        </w:r>
        <w:r w:rsidR="003F64F8">
          <w:t>provide an alternative risk</w:t>
        </w:r>
      </w:ins>
      <w:ins w:id="410" w:author="Edward Rogers" w:date="2021-10-25T19:22:00Z">
        <w:r w:rsidR="004C66F3">
          <w:t xml:space="preserve"> assessment</w:t>
        </w:r>
      </w:ins>
      <w:ins w:id="411" w:author="Edward Rogers" w:date="2021-10-25T19:21:00Z">
        <w:r w:rsidR="003F64F8">
          <w:t xml:space="preserve"> methodology suitable to </w:t>
        </w:r>
        <w:r w:rsidR="004C66F3">
          <w:t>smaller less com</w:t>
        </w:r>
      </w:ins>
      <w:ins w:id="412" w:author="Edward Rogers" w:date="2021-10-25T19:22:00Z">
        <w:r w:rsidR="004C66F3">
          <w:t>plex assessment requirements</w:t>
        </w:r>
        <w:r w:rsidR="00C465E3">
          <w:t xml:space="preserve">.   The tool allows </w:t>
        </w:r>
      </w:ins>
      <w:ins w:id="413" w:author="Edward Rogers" w:date="2021-10-25T19:21:00Z">
        <w:r w:rsidRPr="00145CAC">
          <w:t xml:space="preserve">Competent Authorities </w:t>
        </w:r>
      </w:ins>
      <w:ins w:id="414" w:author="Edward Rogers" w:date="2021-10-25T19:23:00Z">
        <w:r w:rsidR="00C465E3">
          <w:t xml:space="preserve">(and other organisations) </w:t>
        </w:r>
      </w:ins>
      <w:ins w:id="415" w:author="Edward Rogers" w:date="2021-10-25T19:21:00Z">
        <w:r w:rsidRPr="00145CAC">
          <w:t xml:space="preserve">to assess </w:t>
        </w:r>
      </w:ins>
      <w:ins w:id="416" w:author="Edward Rogers" w:date="2021-10-25T19:23:00Z">
        <w:r w:rsidR="00C465E3">
          <w:t xml:space="preserve">maritime and navigation </w:t>
        </w:r>
      </w:ins>
      <w:ins w:id="417" w:author="Edward Rogers" w:date="2021-10-25T19:21:00Z">
        <w:r w:rsidR="003F64F8">
          <w:t xml:space="preserve">risk </w:t>
        </w:r>
        <w:r w:rsidRPr="00145CAC">
          <w:t xml:space="preserve">in their waters so that they can meet their obligations </w:t>
        </w:r>
      </w:ins>
      <w:ins w:id="418" w:author="Edward Rogers" w:date="2021-10-25T19:24:00Z">
        <w:r w:rsidR="00795852">
          <w:t xml:space="preserve">for the management of navigation safety </w:t>
        </w:r>
      </w:ins>
      <w:ins w:id="419" w:author="Edward Rogers" w:date="2021-10-25T19:23:00Z">
        <w:r w:rsidR="00795852">
          <w:t xml:space="preserve">(e.g. obligations </w:t>
        </w:r>
      </w:ins>
      <w:ins w:id="420" w:author="Edward Rogers" w:date="2021-10-25T19:21:00Z">
        <w:r w:rsidRPr="00145CAC">
          <w:t xml:space="preserve">under </w:t>
        </w:r>
      </w:ins>
      <w:ins w:id="421" w:author="Edward Rogers" w:date="2021-10-25T19:23:00Z">
        <w:r w:rsidR="00795852">
          <w:t xml:space="preserve">international conventions such as SOLAS, national </w:t>
        </w:r>
      </w:ins>
      <w:ins w:id="422" w:author="Edward Rogers" w:date="2021-10-25T19:24:00Z">
        <w:r w:rsidR="00795852">
          <w:t>domestic</w:t>
        </w:r>
      </w:ins>
      <w:ins w:id="423" w:author="Edward Rogers" w:date="2021-10-25T19:23:00Z">
        <w:r w:rsidR="00795852">
          <w:t xml:space="preserve"> legis</w:t>
        </w:r>
      </w:ins>
      <w:ins w:id="424" w:author="Edward Rogers" w:date="2021-10-25T19:24:00Z">
        <w:r w:rsidR="00795852">
          <w:t>lation</w:t>
        </w:r>
        <w:r w:rsidR="006C25D8">
          <w:t>, etc.)</w:t>
        </w:r>
      </w:ins>
      <w:ins w:id="425" w:author="Edward Rogers" w:date="2021-10-25T19:21:00Z">
        <w:r w:rsidRPr="00145CAC">
          <w:t>.</w:t>
        </w:r>
      </w:ins>
      <w:ins w:id="426" w:author="Edward Rogers" w:date="2021-10-25T19:27:00Z">
        <w:r w:rsidR="00E42F36">
          <w:t xml:space="preserve"> </w:t>
        </w:r>
      </w:ins>
      <w:ins w:id="427" w:author="Edward Rogers" w:date="2021-10-25T19:24:00Z">
        <w:r w:rsidR="006C25D8">
          <w:t>I</w:t>
        </w:r>
      </w:ins>
      <w:ins w:id="428" w:author="Edward Rogers" w:date="2021-10-25T19:20:00Z">
        <w:r w:rsidR="00611201" w:rsidRPr="00611201">
          <w:rPr>
            <w:rPrChange w:id="429" w:author="Edward Rogers" w:date="2021-10-25T19:20:00Z">
              <w:rPr>
                <w:rFonts w:ascii="Calibri" w:hAnsi="Calibri"/>
              </w:rPr>
            </w:rPrChange>
          </w:rPr>
          <w:t xml:space="preserve">n situations where comprehensive assessment may not be necessary, SIRA provides a means of conducting a risk assessment and ensuring the results are appropriately considered and recorded for future reference.   </w:t>
        </w:r>
      </w:ins>
    </w:p>
    <w:p w14:paraId="07BC0B9E" w14:textId="77777777" w:rsidR="00E42F36" w:rsidRDefault="00964A3B">
      <w:pPr>
        <w:pStyle w:val="BodyText"/>
        <w:rPr>
          <w:ins w:id="430" w:author="Edward Rogers" w:date="2021-10-25T19:27:00Z"/>
        </w:rPr>
        <w:pPrChange w:id="431" w:author="Edward Rogers" w:date="2021-10-25T19:27:00Z">
          <w:pPr>
            <w:pStyle w:val="Caption"/>
          </w:pPr>
        </w:pPrChange>
      </w:pPr>
      <w:bookmarkStart w:id="432" w:name="_Ref86082480"/>
      <w:ins w:id="433" w:author="Edward Rogers" w:date="2021-10-25T19:27:00Z">
        <w:r>
          <w:rPr>
            <w:noProof/>
          </w:rPr>
          <w:drawing>
            <wp:inline distT="0" distB="0" distL="0" distR="0" wp14:anchorId="46136501" wp14:editId="26F9B717">
              <wp:extent cx="5427579" cy="3057760"/>
              <wp:effectExtent l="0" t="0" r="190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31181" cy="3059789"/>
                      </a:xfrm>
                      <a:prstGeom prst="rect">
                        <a:avLst/>
                      </a:prstGeom>
                      <a:noFill/>
                    </pic:spPr>
                  </pic:pic>
                </a:graphicData>
              </a:graphic>
            </wp:inline>
          </w:drawing>
        </w:r>
      </w:ins>
    </w:p>
    <w:p w14:paraId="087B316A" w14:textId="17E6AE5E" w:rsidR="00964A3B" w:rsidRDefault="00964A3B" w:rsidP="00964A3B">
      <w:pPr>
        <w:pStyle w:val="Caption"/>
        <w:rPr>
          <w:ins w:id="434" w:author="Edward Rogers" w:date="2021-10-25T19:27:00Z"/>
        </w:rPr>
      </w:pPr>
      <w:bookmarkStart w:id="435" w:name="_Ref86082513"/>
      <w:ins w:id="436" w:author="Edward Rogers" w:date="2021-10-25T19:27:00Z">
        <w:r>
          <w:t xml:space="preserve">Figure </w:t>
        </w:r>
        <w:r>
          <w:fldChar w:fldCharType="begin"/>
        </w:r>
        <w:r>
          <w:instrText xml:space="preserve"> SEQ Figure \* ARABIC </w:instrText>
        </w:r>
        <w:r>
          <w:fldChar w:fldCharType="separate"/>
        </w:r>
        <w:r>
          <w:rPr>
            <w:noProof/>
          </w:rPr>
          <w:t>1</w:t>
        </w:r>
        <w:r>
          <w:fldChar w:fldCharType="end"/>
        </w:r>
        <w:bookmarkEnd w:id="432"/>
        <w:bookmarkEnd w:id="435"/>
        <w:r>
          <w:t xml:space="preserve"> International Maritime Organisation Formal Safety Assessment process (orange boxes indicate SIRA process).</w:t>
        </w:r>
      </w:ins>
    </w:p>
    <w:p w14:paraId="5266C55D" w14:textId="715DDEAC" w:rsidR="001A3EF7" w:rsidDel="00676428" w:rsidRDefault="00676428" w:rsidP="00A05463">
      <w:pPr>
        <w:pStyle w:val="BodyText"/>
        <w:rPr>
          <w:del w:id="437" w:author="Edward Rogers" w:date="2021-10-25T19:19:00Z"/>
        </w:rPr>
      </w:pPr>
      <w:ins w:id="438" w:author="Edward Rogers" w:date="2021-10-25T19:25:00Z">
        <w:r>
          <w:t xml:space="preserve">The SIRA tool follows the International Maritime Organisation Formal Safety Assessment Methodology (see </w:t>
        </w:r>
      </w:ins>
      <w:ins w:id="439" w:author="Edward Rogers" w:date="2021-10-25T19:28:00Z">
        <w:r w:rsidR="00E42F36">
          <w:fldChar w:fldCharType="begin"/>
        </w:r>
        <w:r w:rsidR="00E42F36">
          <w:instrText xml:space="preserve"> REF _Ref86082513 \h </w:instrText>
        </w:r>
      </w:ins>
      <w:r w:rsidR="00E42F36">
        <w:fldChar w:fldCharType="separate"/>
      </w:r>
      <w:ins w:id="440" w:author="Edward Rogers" w:date="2021-10-25T19:28:00Z">
        <w:r w:rsidR="00E42F36">
          <w:t xml:space="preserve">Figure </w:t>
        </w:r>
        <w:r w:rsidR="00E42F36">
          <w:rPr>
            <w:noProof/>
          </w:rPr>
          <w:t>1</w:t>
        </w:r>
        <w:r w:rsidR="00E42F36">
          <w:fldChar w:fldCharType="end"/>
        </w:r>
        <w:r w:rsidR="00E42F36">
          <w:t xml:space="preserve">).   </w:t>
        </w:r>
      </w:ins>
      <w:moveTo w:id="441" w:author="Edward Rogers" w:date="2021-10-25T19:14:00Z">
        <w:del w:id="442" w:author="Edward Rogers" w:date="2021-10-25T19:19:00Z">
          <w:r w:rsidR="001A3EF7" w:rsidRPr="00C55CFD" w:rsidDel="006D7EBD">
            <w:delText>he International Maritime Organization (IMO) endorsed both these tools in 2010, which underscored the importance of formal risk management</w:delText>
          </w:r>
          <w:r w:rsidR="001A3EF7" w:rsidRPr="00C55CFD" w:rsidDel="006D7EBD">
            <w:rPr>
              <w:rStyle w:val="FootnoteReference"/>
            </w:rPr>
            <w:footnoteReference w:id="4"/>
          </w:r>
          <w:r w:rsidR="001A3EF7" w:rsidRPr="00C55CFD" w:rsidDel="006D7EBD">
            <w:delText>.</w:delText>
          </w:r>
        </w:del>
      </w:moveTo>
    </w:p>
    <w:moveToRangeEnd w:id="359"/>
    <w:p w14:paraId="333587CC" w14:textId="4DCCF7E9" w:rsidR="00304893" w:rsidRPr="00C55CFD" w:rsidDel="00964A3B" w:rsidRDefault="00475075" w:rsidP="00A05463">
      <w:pPr>
        <w:pStyle w:val="BodyText"/>
        <w:rPr>
          <w:del w:id="447" w:author="Edward Rogers" w:date="2021-10-25T19:26:00Z"/>
          <w:color w:val="000000" w:themeColor="text1"/>
        </w:rPr>
      </w:pPr>
      <w:del w:id="448" w:author="Edward Rogers" w:date="2021-10-25T19:18:00Z">
        <w:r w:rsidRPr="00C55CFD" w:rsidDel="00323587">
          <w:delText>Regulation 13 of Chapter V of the 1974 SOLAS Convention (as amended) states that “each Contracting Government undertakes to provide, as it deems practical and necessary either individually or in co-operation with other Contracting Governments, such aids to navigation as the volume of traffic justifies and the degree of risk requires”.</w:delText>
        </w:r>
      </w:del>
    </w:p>
    <w:p w14:paraId="62447DFC" w14:textId="338C7950" w:rsidR="004B39E5" w:rsidRPr="00C55CFD" w:rsidDel="00964A3B" w:rsidRDefault="00475075" w:rsidP="00A05463">
      <w:pPr>
        <w:pStyle w:val="BodyText"/>
        <w:rPr>
          <w:del w:id="449" w:author="Edward Rogers" w:date="2021-10-25T19:26:00Z"/>
          <w:moveFrom w:id="450" w:author="Edward Rogers" w:date="2021-10-25T19:14:00Z"/>
        </w:rPr>
      </w:pPr>
      <w:moveFromRangeStart w:id="451" w:author="Edward Rogers" w:date="2021-10-25T19:14:00Z" w:name="move86081677"/>
      <w:moveFrom w:id="452" w:author="Edward Rogers" w:date="2021-10-25T19:14:00Z">
        <w:del w:id="453" w:author="Edward Rogers" w:date="2021-10-25T19:26:00Z">
          <w:r w:rsidRPr="00C55CFD" w:rsidDel="00964A3B">
            <w:delText xml:space="preserve">The assessment and management of risk is therefore fundamental to the provision of effective </w:delText>
          </w:r>
          <w:r w:rsidR="00770A68" w:rsidDel="00964A3B">
            <w:delText xml:space="preserve">marine </w:delText>
          </w:r>
          <w:r w:rsidRPr="00C55CFD" w:rsidDel="00964A3B">
            <w:delText>aids to navigation (AtoN)</w:delText>
          </w:r>
          <w:r w:rsidR="0064145B" w:rsidRPr="00C55CFD" w:rsidDel="00964A3B">
            <w:rPr>
              <w:rStyle w:val="FootnoteReference"/>
            </w:rPr>
            <w:footnoteReference w:id="5"/>
          </w:r>
          <w:r w:rsidR="0005422F" w:rsidDel="00964A3B">
            <w:delText xml:space="preserve"> services</w:delText>
          </w:r>
          <w:r w:rsidRPr="00C55CFD" w:rsidDel="00964A3B">
            <w:delText xml:space="preserve">. To address this, IALA published </w:delText>
          </w:r>
          <w:r w:rsidR="00AE1C1D" w:rsidDel="00964A3B">
            <w:delText>a r</w:delText>
          </w:r>
          <w:r w:rsidRPr="00C55CFD" w:rsidDel="00964A3B">
            <w:delText xml:space="preserve">ecommendation on IALA Risk Management Tool for Ports and Restricted Waterways for use by National Members. </w:delText>
          </w:r>
          <w:r w:rsidR="00DA764C" w:rsidRPr="00C55CFD" w:rsidDel="00964A3B">
            <w:delText>This Re</w:delText>
          </w:r>
          <w:r w:rsidR="0067405F" w:rsidRPr="00C55CFD" w:rsidDel="00964A3B">
            <w:delText>commendation ha</w:delText>
          </w:r>
          <w:r w:rsidR="00B54ABF" w:rsidDel="00964A3B">
            <w:delText>s</w:delText>
          </w:r>
          <w:r w:rsidR="0067405F" w:rsidRPr="00C55CFD" w:rsidDel="00964A3B">
            <w:delText xml:space="preserve"> two </w:delText>
          </w:r>
          <w:r w:rsidR="0005422F" w:rsidDel="00964A3B">
            <w:delText xml:space="preserve">primary </w:delText>
          </w:r>
          <w:r w:rsidR="0067405F" w:rsidRPr="00C55CFD" w:rsidDel="00964A3B">
            <w:delText>components. These are</w:delText>
          </w:r>
          <w:r w:rsidR="00DA764C" w:rsidRPr="00C55CFD" w:rsidDel="00964A3B">
            <w:delText xml:space="preserve"> </w:delText>
          </w:r>
          <w:r w:rsidR="001E0F45" w:rsidRPr="00C55CFD" w:rsidDel="00964A3B">
            <w:delText xml:space="preserve">the </w:delText>
          </w:r>
          <w:r w:rsidR="001E0F45" w:rsidRPr="002654FE" w:rsidDel="00964A3B">
            <w:rPr>
              <w:i/>
            </w:rPr>
            <w:delText>quantitative</w:delText>
          </w:r>
          <w:r w:rsidR="001E0F45" w:rsidRPr="00C55CFD" w:rsidDel="00964A3B">
            <w:delText xml:space="preserve"> </w:delText>
          </w:r>
          <w:r w:rsidR="0067405F" w:rsidRPr="00C55CFD" w:rsidDel="00964A3B">
            <w:delText>IALA Waterway Risk Assessment Program (</w:delText>
          </w:r>
          <w:r w:rsidR="001E0F45" w:rsidRPr="00C55CFD" w:rsidDel="00964A3B">
            <w:delText>IWRAP</w:delText>
          </w:r>
          <w:r w:rsidR="0067405F" w:rsidRPr="00C55CFD" w:rsidDel="00964A3B">
            <w:delText>)</w:delText>
          </w:r>
          <w:r w:rsidR="001E0F45" w:rsidRPr="00C55CFD" w:rsidDel="00964A3B">
            <w:delText xml:space="preserve"> Mk</w:delText>
          </w:r>
          <w:r w:rsidR="006B5E8F" w:rsidDel="00964A3B">
            <w:delText xml:space="preserve"> II</w:delText>
          </w:r>
          <w:r w:rsidR="001E0F45" w:rsidRPr="00C55CFD" w:rsidDel="00964A3B">
            <w:delText xml:space="preserve"> tool</w:delText>
          </w:r>
          <w:r w:rsidR="0005422F" w:rsidRPr="00C55CFD" w:rsidDel="00964A3B">
            <w:rPr>
              <w:rStyle w:val="FootnoteReference"/>
            </w:rPr>
            <w:footnoteReference w:id="6"/>
          </w:r>
          <w:r w:rsidR="001E0F45" w:rsidRPr="00C55CFD" w:rsidDel="00964A3B">
            <w:delText xml:space="preserve">, which requires a comprehensive dataset of AIS information, and </w:delText>
          </w:r>
          <w:r w:rsidR="00827506" w:rsidRPr="00C55CFD" w:rsidDel="00964A3B">
            <w:delText xml:space="preserve">the </w:delText>
          </w:r>
          <w:r w:rsidR="00F31AB1" w:rsidRPr="002654FE" w:rsidDel="00964A3B">
            <w:rPr>
              <w:i/>
            </w:rPr>
            <w:delText>qua</w:delText>
          </w:r>
          <w:r w:rsidR="00DA764C" w:rsidRPr="002654FE" w:rsidDel="00964A3B">
            <w:rPr>
              <w:i/>
            </w:rPr>
            <w:delText>litative</w:delText>
          </w:r>
          <w:r w:rsidR="00F31AB1" w:rsidRPr="00C55CFD" w:rsidDel="00964A3B">
            <w:delText xml:space="preserve"> </w:delText>
          </w:r>
          <w:r w:rsidR="0067405F" w:rsidRPr="00C55CFD" w:rsidDel="00964A3B">
            <w:delText xml:space="preserve">Ports and Waterways </w:delText>
          </w:r>
          <w:r w:rsidR="00C04A6F" w:rsidDel="00964A3B">
            <w:delText xml:space="preserve">Safety </w:delText>
          </w:r>
          <w:r w:rsidR="0067405F" w:rsidRPr="00C55CFD" w:rsidDel="00964A3B">
            <w:delText>Assessment (</w:delText>
          </w:r>
          <w:r w:rsidR="00DA764C" w:rsidRPr="00C55CFD" w:rsidDel="00964A3B">
            <w:delText>PAWSA</w:delText>
          </w:r>
          <w:r w:rsidR="0005422F" w:rsidDel="00964A3B">
            <w:delText xml:space="preserve"> Mk</w:delText>
          </w:r>
          <w:r w:rsidR="006B5E8F" w:rsidDel="00964A3B">
            <w:delText xml:space="preserve"> II</w:delText>
          </w:r>
          <w:r w:rsidR="0067405F" w:rsidRPr="00C55CFD" w:rsidDel="00964A3B">
            <w:delText>)</w:delText>
          </w:r>
          <w:r w:rsidR="00F31AB1" w:rsidRPr="00C55CFD" w:rsidDel="00964A3B">
            <w:delText xml:space="preserve"> tool</w:delText>
          </w:r>
          <w:r w:rsidR="0005422F" w:rsidRPr="00C55CFD" w:rsidDel="00964A3B">
            <w:rPr>
              <w:rStyle w:val="FootnoteReference"/>
            </w:rPr>
            <w:footnoteReference w:id="7"/>
          </w:r>
          <w:r w:rsidR="001E0F45" w:rsidRPr="00C55CFD" w:rsidDel="00964A3B">
            <w:delText>, which requires participation by up to 30 competent individuals comprising waterway users, stakeholders and agencies responsible for implementing risk mitigation measures.</w:delText>
          </w:r>
          <w:r w:rsidR="00F31AB1" w:rsidRPr="00C55CFD" w:rsidDel="00964A3B">
            <w:delText xml:space="preserve"> </w:delText>
          </w:r>
          <w:r w:rsidR="001E0F45" w:rsidRPr="00C55CFD" w:rsidDel="00964A3B">
            <w:delText xml:space="preserve">The International Maritime Organization (IMO) endorsed both these tools in </w:delText>
          </w:r>
          <w:r w:rsidR="0055640E" w:rsidRPr="00C55CFD" w:rsidDel="00964A3B">
            <w:delText>2010, which</w:delText>
          </w:r>
          <w:r w:rsidR="001E0F45" w:rsidRPr="00C55CFD" w:rsidDel="00964A3B">
            <w:delText xml:space="preserve"> underscored the importance of formal risk management</w:delText>
          </w:r>
          <w:r w:rsidR="001E0F45" w:rsidRPr="00C55CFD" w:rsidDel="00964A3B">
            <w:rPr>
              <w:rStyle w:val="FootnoteReference"/>
            </w:rPr>
            <w:footnoteReference w:id="8"/>
          </w:r>
          <w:r w:rsidR="001E0F45" w:rsidRPr="00C55CFD" w:rsidDel="00964A3B">
            <w:delText>.</w:delText>
          </w:r>
        </w:del>
      </w:moveFrom>
    </w:p>
    <w:moveFromRangeEnd w:id="451"/>
    <w:p w14:paraId="75282E05" w14:textId="08A5290A" w:rsidR="000971C0" w:rsidDel="00964A3B" w:rsidRDefault="000971C0" w:rsidP="000971C0">
      <w:pPr>
        <w:pStyle w:val="BodyText"/>
        <w:rPr>
          <w:ins w:id="462" w:author="Jakob Bang" w:date="2019-04-02T16:19:00Z"/>
          <w:del w:id="463" w:author="Edward Rogers" w:date="2021-10-25T19:26:00Z"/>
          <w:rFonts w:ascii="Calibri" w:hAnsi="Calibri"/>
        </w:rPr>
      </w:pPr>
      <w:ins w:id="464" w:author="Jakob Bang" w:date="2019-04-02T16:19:00Z">
        <w:del w:id="465" w:author="Edward Rogers" w:date="2021-10-25T19:26:00Z">
          <w:r w:rsidDel="00964A3B">
            <w:rPr>
              <w:rFonts w:ascii="Calibri" w:hAnsi="Calibri"/>
            </w:rPr>
            <w:delText xml:space="preserve">Whilst </w:delText>
          </w:r>
        </w:del>
      </w:ins>
      <w:ins w:id="466" w:author="Jakob Bang" w:date="2019-04-02T16:20:00Z">
        <w:del w:id="467" w:author="Edward Rogers" w:date="2021-10-25T19:26:00Z">
          <w:r w:rsidDel="00964A3B">
            <w:rPr>
              <w:rFonts w:ascii="Calibri" w:hAnsi="Calibri"/>
            </w:rPr>
            <w:delText>originally</w:delText>
          </w:r>
        </w:del>
      </w:ins>
      <w:ins w:id="468" w:author="Jakob Bang" w:date="2019-04-02T16:19:00Z">
        <w:del w:id="469" w:author="Edward Rogers" w:date="2021-10-25T19:26:00Z">
          <w:r w:rsidDel="00964A3B">
            <w:rPr>
              <w:rFonts w:ascii="Calibri" w:hAnsi="Calibri"/>
            </w:rPr>
            <w:delText xml:space="preserve"> intended for use by developing countries, SIRA has a place of use by all competent AtoN authorities in the everyday assessment of risks associated with safe navigation. </w:delText>
          </w:r>
        </w:del>
      </w:ins>
    </w:p>
    <w:p w14:paraId="758ED2F4" w14:textId="106A5838" w:rsidR="006B4325" w:rsidDel="00304893" w:rsidRDefault="0055640E" w:rsidP="00A05463">
      <w:pPr>
        <w:pStyle w:val="BodyText"/>
        <w:rPr>
          <w:del w:id="470" w:author="Edward Rogers" w:date="2021-10-21T11:43:00Z"/>
        </w:rPr>
      </w:pPr>
      <w:del w:id="471" w:author="Edward Rogers" w:date="2021-10-25T19:20:00Z">
        <w:r w:rsidRPr="00C55CFD" w:rsidDel="00611201">
          <w:rPr>
            <w:rFonts w:ascii="Calibri" w:hAnsi="Calibri" w:cs="Tahoma"/>
          </w:rPr>
          <w:delText xml:space="preserve">However, in </w:delText>
        </w:r>
        <w:r w:rsidRPr="00C55CFD" w:rsidDel="00611201">
          <w:delText xml:space="preserve">many developing countries, good quality AIS data </w:delText>
        </w:r>
        <w:r w:rsidR="0072301B" w:rsidRPr="00C55CFD" w:rsidDel="00611201">
          <w:delText xml:space="preserve">on which IWRAP depends </w:delText>
        </w:r>
        <w:r w:rsidRPr="00C55CFD" w:rsidDel="00611201">
          <w:delText xml:space="preserve">is not available </w:delText>
        </w:r>
        <w:r w:rsidR="006407DE" w:rsidRPr="00C55CFD" w:rsidDel="00611201">
          <w:delText xml:space="preserve">nor are there </w:delText>
        </w:r>
        <w:r w:rsidR="004F0A5D" w:rsidDel="00611201">
          <w:delText xml:space="preserve">usually </w:delText>
        </w:r>
        <w:r w:rsidR="006407DE" w:rsidRPr="00C55CFD" w:rsidDel="00611201">
          <w:delText>sufficient numbers of individuals with t</w:delText>
        </w:r>
        <w:r w:rsidRPr="00C55CFD" w:rsidDel="00611201">
          <w:delText xml:space="preserve">he </w:delText>
        </w:r>
        <w:r w:rsidR="006407DE" w:rsidRPr="00C55CFD" w:rsidDel="00611201">
          <w:delText xml:space="preserve">necessary </w:delText>
        </w:r>
        <w:r w:rsidRPr="00C55CFD" w:rsidDel="00611201">
          <w:delText xml:space="preserve">level of experience in the risk categories used by PAWSA. </w:delText>
        </w:r>
      </w:del>
      <w:ins w:id="472" w:author="Jakob Bang" w:date="2019-04-02T16:16:00Z">
        <w:del w:id="473" w:author="Edward Rogers" w:date="2021-10-25T19:20:00Z">
          <w:r w:rsidR="000971C0" w:rsidDel="00611201">
            <w:rPr>
              <w:rFonts w:ascii="Calibri" w:hAnsi="Calibri"/>
            </w:rPr>
            <w:delText xml:space="preserve">However, </w:delText>
          </w:r>
          <w:r w:rsidR="000971C0" w:rsidRPr="00A30A9E" w:rsidDel="00611201">
            <w:rPr>
              <w:rFonts w:ascii="Calibri" w:hAnsi="Calibri"/>
            </w:rPr>
            <w:delText>in situations where comprehensive assessment may not be necessary, SIRA provides a means of conducting a risk assessment and ensuring the results are appropriately considered and recorded for future reference</w:delText>
          </w:r>
          <w:r w:rsidR="000971C0" w:rsidRPr="000971C0" w:rsidDel="00611201">
            <w:rPr>
              <w:rFonts w:ascii="Calibri" w:hAnsi="Calibri"/>
            </w:rPr>
            <w:delText xml:space="preserve">.   </w:delText>
          </w:r>
        </w:del>
      </w:ins>
      <w:del w:id="474" w:author="Edward Rogers" w:date="2021-10-25T19:20:00Z">
        <w:r w:rsidRPr="000971C0" w:rsidDel="00611201">
          <w:delText>The</w:delText>
        </w:r>
        <w:r w:rsidR="0072301B" w:rsidRPr="000971C0" w:rsidDel="00611201">
          <w:delText>re is therefore</w:delText>
        </w:r>
        <w:r w:rsidR="0072301B" w:rsidRPr="00C55CFD" w:rsidDel="00611201">
          <w:delText xml:space="preserve"> a</w:delText>
        </w:r>
        <w:r w:rsidRPr="00C55CFD" w:rsidDel="00611201">
          <w:delText xml:space="preserve"> need for a simpler </w:delText>
        </w:r>
        <w:r w:rsidR="004D658C" w:rsidRPr="00C55CFD" w:rsidDel="00611201">
          <w:delText xml:space="preserve">risk management </w:delText>
        </w:r>
        <w:r w:rsidRPr="00C55CFD" w:rsidDel="00611201">
          <w:delText xml:space="preserve">tool </w:delText>
        </w:r>
        <w:r w:rsidR="0072301B" w:rsidRPr="00C55CFD" w:rsidDel="00611201">
          <w:delText xml:space="preserve">for use by national Competent Authorities who cannot </w:delText>
        </w:r>
        <w:r w:rsidR="00396AF1" w:rsidDel="00611201">
          <w:delText>practically</w:delText>
        </w:r>
        <w:r w:rsidR="00396AF1" w:rsidRPr="00C55CFD" w:rsidDel="00611201">
          <w:delText xml:space="preserve"> </w:delText>
        </w:r>
        <w:r w:rsidR="0072301B" w:rsidRPr="00C55CFD" w:rsidDel="00611201">
          <w:delText>use IWRAP or PAWSA</w:delText>
        </w:r>
        <w:r w:rsidRPr="00C55CFD" w:rsidDel="00611201">
          <w:delText>.</w:delText>
        </w:r>
        <w:r w:rsidR="002654FE" w:rsidDel="00611201">
          <w:delText xml:space="preserve"> The </w:delText>
        </w:r>
        <w:r w:rsidR="00E37F4C" w:rsidDel="00611201">
          <w:delText xml:space="preserve">Simplified IALA </w:delText>
        </w:r>
        <w:r w:rsidR="002654FE" w:rsidDel="00611201">
          <w:delText xml:space="preserve">Risk Assessment </w:delText>
        </w:r>
        <w:r w:rsidR="00E37F4C" w:rsidDel="00611201">
          <w:delText>method</w:delText>
        </w:r>
        <w:r w:rsidR="002654FE" w:rsidDel="00611201">
          <w:delText xml:space="preserve"> (</w:delText>
        </w:r>
        <w:r w:rsidR="00E37F4C" w:rsidDel="00611201">
          <w:delText>SIRA</w:delText>
        </w:r>
        <w:r w:rsidR="002654FE" w:rsidDel="00611201">
          <w:delText>)</w:delText>
        </w:r>
        <w:r w:rsidRPr="00C55CFD" w:rsidDel="00611201">
          <w:delText xml:space="preserve"> </w:delText>
        </w:r>
        <w:r w:rsidR="0072301B" w:rsidRPr="00C55CFD" w:rsidDel="00611201">
          <w:delText xml:space="preserve">was </w:delText>
        </w:r>
        <w:r w:rsidRPr="00C55CFD" w:rsidDel="00611201">
          <w:delText xml:space="preserve">developed to </w:delText>
        </w:r>
        <w:r w:rsidR="0072301B" w:rsidRPr="00C55CFD" w:rsidDel="00611201">
          <w:delText xml:space="preserve">enable </w:delText>
        </w:r>
        <w:r w:rsidR="002654FE" w:rsidDel="00611201">
          <w:delText>Competent Authorities to</w:delText>
        </w:r>
        <w:r w:rsidR="0072301B" w:rsidRPr="00C55CFD" w:rsidDel="00611201">
          <w:delText xml:space="preserve"> </w:delText>
        </w:r>
        <w:r w:rsidR="004D658C" w:rsidRPr="00C55CFD" w:rsidDel="00611201">
          <w:delText xml:space="preserve">assess the volume of traffic and degree of risk in their waters so that they can </w:delText>
        </w:r>
        <w:r w:rsidR="0072301B" w:rsidRPr="00C55CFD" w:rsidDel="00611201">
          <w:delText>meet their obligations under SOLAS</w:delText>
        </w:r>
        <w:r w:rsidR="006407DE" w:rsidRPr="00C55CFD" w:rsidDel="00611201">
          <w:delText>.</w:delText>
        </w:r>
      </w:del>
    </w:p>
    <w:p w14:paraId="1602C84C" w14:textId="09B7DDCE" w:rsidR="00A21FD1" w:rsidRPr="002654FE" w:rsidRDefault="00E37F4C" w:rsidP="00A05463">
      <w:pPr>
        <w:pStyle w:val="BodyText"/>
      </w:pPr>
      <w:r>
        <w:t>SIRA</w:t>
      </w:r>
      <w:r w:rsidR="006B2444" w:rsidRPr="002654FE">
        <w:t xml:space="preserve"> </w:t>
      </w:r>
      <w:r w:rsidR="006B2444" w:rsidRPr="009F42AA">
        <w:t>is intended as a</w:t>
      </w:r>
      <w:r w:rsidR="002654FE">
        <w:t xml:space="preserve"> basic tool </w:t>
      </w:r>
      <w:r w:rsidR="001760E7">
        <w:t xml:space="preserve">to </w:t>
      </w:r>
      <w:del w:id="475" w:author="Edward Rogers" w:date="2021-10-25T19:28:00Z">
        <w:r w:rsidR="001760E7" w:rsidDel="00EC422B">
          <w:delText>consider</w:delText>
        </w:r>
        <w:r w:rsidR="006B2444" w:rsidRPr="009F42AA" w:rsidDel="00EC422B">
          <w:delText xml:space="preserve"> </w:delText>
        </w:r>
      </w:del>
      <w:ins w:id="476" w:author="Edward Rogers" w:date="2021-10-25T19:28:00Z">
        <w:r w:rsidR="00EC422B">
          <w:t>identify</w:t>
        </w:r>
        <w:r w:rsidR="00EC422B" w:rsidRPr="009F42AA">
          <w:t xml:space="preserve"> </w:t>
        </w:r>
      </w:ins>
      <w:r w:rsidR="006B2444" w:rsidRPr="009F42AA">
        <w:t>risk control options covering</w:t>
      </w:r>
      <w:r w:rsidR="006B2444">
        <w:t xml:space="preserve"> </w:t>
      </w:r>
      <w:r w:rsidR="006B2444" w:rsidRPr="009F42AA">
        <w:t xml:space="preserve">the </w:t>
      </w:r>
      <w:r w:rsidR="001760E7">
        <w:t xml:space="preserve">potential </w:t>
      </w:r>
      <w:r w:rsidR="006B2444">
        <w:t>undesirable incidents</w:t>
      </w:r>
      <w:r w:rsidR="006B2444" w:rsidRPr="009F42AA">
        <w:t xml:space="preserve"> that a Competent Authority</w:t>
      </w:r>
      <w:ins w:id="477" w:author="Edward Rogers" w:date="2021-10-25T19:28:00Z">
        <w:r w:rsidR="00EC422B">
          <w:t xml:space="preserve"> or other organisation</w:t>
        </w:r>
      </w:ins>
      <w:r w:rsidR="006B2444" w:rsidRPr="009F42AA">
        <w:t xml:space="preserve"> should address as part of its obligations </w:t>
      </w:r>
      <w:del w:id="478" w:author="Edward Rogers" w:date="2021-10-25T19:29:00Z">
        <w:r w:rsidR="006B2444" w:rsidRPr="009F42AA" w:rsidDel="00EC422B">
          <w:delText xml:space="preserve">under SOLAS Chapter </w:delText>
        </w:r>
        <w:r w:rsidR="006B2444" w:rsidDel="00EC422B">
          <w:delText>V</w:delText>
        </w:r>
        <w:r w:rsidR="006B2444" w:rsidRPr="009F42AA" w:rsidDel="00EC422B">
          <w:delText xml:space="preserve"> Regulations 12 and 13.</w:delText>
        </w:r>
      </w:del>
      <w:ins w:id="479" w:author="Edward Rogers" w:date="2021-10-25T19:29:00Z">
        <w:r w:rsidR="00EC422B">
          <w:t xml:space="preserve">. </w:t>
        </w:r>
      </w:ins>
      <w:del w:id="480" w:author="Edward Rogers" w:date="2021-10-25T19:29:00Z">
        <w:r w:rsidR="006B2444" w:rsidRPr="009F42AA" w:rsidDel="00EC422B">
          <w:delText xml:space="preserve"> </w:delText>
        </w:r>
      </w:del>
      <w:r w:rsidR="006B2444" w:rsidRPr="009F42AA">
        <w:t xml:space="preserve">It is intended to be </w:t>
      </w:r>
      <w:ins w:id="481" w:author="Edward Rogers" w:date="2021-10-25T19:29:00Z">
        <w:r w:rsidR="00EC422B">
          <w:t xml:space="preserve">that the SIRA assessment be based on available data and </w:t>
        </w:r>
        <w:r w:rsidR="00282C8A">
          <w:t xml:space="preserve">information and expert opinion solicited for </w:t>
        </w:r>
      </w:ins>
      <w:ins w:id="482" w:author="Edward Rogers" w:date="2021-10-25T19:31:00Z">
        <w:r w:rsidR="0067434A">
          <w:t>maritime</w:t>
        </w:r>
      </w:ins>
      <w:ins w:id="483" w:author="Edward Rogers" w:date="2021-10-25T19:29:00Z">
        <w:r w:rsidR="00282C8A">
          <w:t xml:space="preserve"> </w:t>
        </w:r>
        <w:r w:rsidR="00282C8A">
          <w:lastRenderedPageBreak/>
          <w:t xml:space="preserve">stakeholders. </w:t>
        </w:r>
      </w:ins>
      <w:ins w:id="484" w:author="Edward Rogers" w:date="2021-10-25T19:30:00Z">
        <w:r w:rsidR="008735E3">
          <w:t xml:space="preserve">For more complex assessments of risk </w:t>
        </w:r>
      </w:ins>
      <w:del w:id="485" w:author="Edward Rogers" w:date="2021-10-25T19:30:00Z">
        <w:r w:rsidR="006B2444" w:rsidRPr="009F42AA" w:rsidDel="008735E3">
          <w:delText xml:space="preserve">used as part of objective stakeholder </w:delText>
        </w:r>
      </w:del>
      <w:del w:id="486" w:author="Edward Rogers" w:date="2021-10-25T19:29:00Z">
        <w:r w:rsidR="006B2444" w:rsidRPr="009F42AA" w:rsidDel="00EC422B">
          <w:delText>consultancy</w:delText>
        </w:r>
      </w:del>
      <w:del w:id="487" w:author="Edward Rogers" w:date="2021-10-25T19:30:00Z">
        <w:r w:rsidR="006B2444" w:rsidRPr="009F42AA" w:rsidDel="008735E3">
          <w:delText xml:space="preserve">. As that </w:delText>
        </w:r>
      </w:del>
      <w:r w:rsidR="006B2444" w:rsidRPr="009F42AA">
        <w:t xml:space="preserve">Competent Authority </w:t>
      </w:r>
      <w:ins w:id="488" w:author="Edward Rogers" w:date="2021-10-25T19:30:00Z">
        <w:r w:rsidR="008735E3">
          <w:t xml:space="preserve">(or other organisations) are </w:t>
        </w:r>
      </w:ins>
      <w:del w:id="489" w:author="Edward Rogers" w:date="2021-10-25T19:30:00Z">
        <w:r w:rsidR="006B2444" w:rsidRPr="009F42AA" w:rsidDel="008735E3">
          <w:delText xml:space="preserve">builds its capacity, it is </w:delText>
        </w:r>
      </w:del>
      <w:r w:rsidR="006B2444" w:rsidRPr="009F42AA">
        <w:t xml:space="preserve">encouraged to use the more </w:t>
      </w:r>
      <w:r w:rsidR="006B2444">
        <w:t>advanced</w:t>
      </w:r>
      <w:r w:rsidR="006B2444" w:rsidRPr="009F42AA">
        <w:t xml:space="preserve"> risk management tools</w:t>
      </w:r>
      <w:r w:rsidR="006B2444">
        <w:t xml:space="preserve"> such as</w:t>
      </w:r>
      <w:r w:rsidR="006B2444" w:rsidRPr="009F42AA">
        <w:t xml:space="preserve"> PAWSA and IWRAP. However, a satisfactory understanding of the maritime environment and maritime traffic patterns is an essential first step </w:t>
      </w:r>
      <w:r w:rsidR="006B2444">
        <w:t>to understand the risk level within a waterway.</w:t>
      </w:r>
      <w:r w:rsidR="006B2444" w:rsidRPr="009F42AA">
        <w:t xml:space="preserve"> </w:t>
      </w:r>
      <w:r>
        <w:t>SIRA</w:t>
      </w:r>
      <w:r w:rsidR="006B2444" w:rsidRPr="002654FE">
        <w:t xml:space="preserve"> </w:t>
      </w:r>
      <w:r w:rsidR="006B2444" w:rsidRPr="009F42AA">
        <w:t>is designed to assist that process.</w:t>
      </w:r>
    </w:p>
    <w:p w14:paraId="6E150254" w14:textId="765A0309" w:rsidR="004B39E5" w:rsidRPr="00C55CFD" w:rsidRDefault="00DD1F00">
      <w:pPr>
        <w:pStyle w:val="Heading2"/>
        <w:pPrChange w:id="490" w:author="Edward Rogers" w:date="2021-10-21T11:05:00Z">
          <w:pPr>
            <w:pStyle w:val="Heading1"/>
            <w:jc w:val="both"/>
          </w:pPr>
        </w:pPrChange>
      </w:pPr>
      <w:bookmarkStart w:id="491" w:name="_Toc370973583"/>
      <w:bookmarkStart w:id="492" w:name="_Toc85708885"/>
      <w:commentRangeStart w:id="493"/>
      <w:r w:rsidRPr="00C55CFD">
        <w:t>BACKGROUND</w:t>
      </w:r>
      <w:bookmarkEnd w:id="491"/>
      <w:bookmarkEnd w:id="492"/>
    </w:p>
    <w:commentRangeEnd w:id="493"/>
    <w:p w14:paraId="3BC55951" w14:textId="77777777" w:rsidR="004B39E5" w:rsidRPr="00C55CFD" w:rsidRDefault="000971C0" w:rsidP="009B2D7D">
      <w:pPr>
        <w:pStyle w:val="Heading1separatationline"/>
        <w:jc w:val="both"/>
      </w:pPr>
      <w:r>
        <w:rPr>
          <w:rStyle w:val="CommentReference"/>
          <w:color w:val="auto"/>
        </w:rPr>
        <w:commentReference w:id="493"/>
      </w:r>
    </w:p>
    <w:p w14:paraId="741A872F" w14:textId="7FC4931E" w:rsidR="00DD72D8" w:rsidRPr="002654FE" w:rsidRDefault="00DF61BF" w:rsidP="00A05463">
      <w:pPr>
        <w:pStyle w:val="BodyText"/>
      </w:pPr>
      <w:r w:rsidRPr="00C55CFD">
        <w:t xml:space="preserve">The idea of developing a simplified risk management tool was first raised by the IALA Risk Management Steering Group </w:t>
      </w:r>
      <w:r w:rsidR="002303E4" w:rsidRPr="00C55CFD">
        <w:t xml:space="preserve">(IRMSG) </w:t>
      </w:r>
      <w:r w:rsidRPr="00C55CFD">
        <w:t>in late 2012</w:t>
      </w:r>
      <w:r w:rsidR="00C20B2A" w:rsidRPr="00C55CFD">
        <w:t>.</w:t>
      </w:r>
      <w:r w:rsidR="002303E4" w:rsidRPr="00C55CFD">
        <w:t xml:space="preserve"> The IALA World-Wide Academy produced an initial version of the simplified tool in </w:t>
      </w:r>
      <w:r w:rsidR="004219CB" w:rsidRPr="00C55CFD">
        <w:t>2013, which</w:t>
      </w:r>
      <w:r w:rsidR="009F42AA">
        <w:t xml:space="preserve"> was based on the risk management system </w:t>
      </w:r>
      <w:r w:rsidR="0003224F">
        <w:t>endorsed</w:t>
      </w:r>
      <w:r w:rsidR="009F42AA">
        <w:t xml:space="preserve"> by </w:t>
      </w:r>
      <w:r w:rsidR="0003224F">
        <w:t>the AtoN Competent</w:t>
      </w:r>
      <w:r w:rsidR="009F42AA">
        <w:t xml:space="preserve"> Authority </w:t>
      </w:r>
      <w:r w:rsidR="0003224F">
        <w:t>of the Su</w:t>
      </w:r>
      <w:r w:rsidR="009F42AA">
        <w:t>ltanat</w:t>
      </w:r>
      <w:r w:rsidR="0003224F">
        <w:t>e</w:t>
      </w:r>
      <w:r w:rsidR="009F42AA">
        <w:t xml:space="preserve"> of Oman</w:t>
      </w:r>
      <w:r w:rsidR="002303E4" w:rsidRPr="00C55CFD">
        <w:t xml:space="preserve"> </w:t>
      </w:r>
      <w:r w:rsidR="0003224F">
        <w:t xml:space="preserve">in 2006 and adopted by the AtoN service provider </w:t>
      </w:r>
      <w:r w:rsidR="00790A1B">
        <w:t>in</w:t>
      </w:r>
      <w:r w:rsidR="0003224F">
        <w:t xml:space="preserve"> Bahrain in 2010. </w:t>
      </w:r>
    </w:p>
    <w:p w14:paraId="0C195FB6" w14:textId="534F440C" w:rsidR="004B39E5" w:rsidRPr="00C55CFD" w:rsidRDefault="00DD1F00">
      <w:pPr>
        <w:pStyle w:val="Heading2"/>
        <w:pPrChange w:id="494" w:author="Edward Rogers" w:date="2021-10-21T11:05:00Z">
          <w:pPr>
            <w:pStyle w:val="Heading1"/>
            <w:jc w:val="both"/>
          </w:pPr>
        </w:pPrChange>
      </w:pPr>
      <w:bookmarkStart w:id="495" w:name="_Toc370973598"/>
      <w:bookmarkStart w:id="496" w:name="_Toc85708886"/>
      <w:r w:rsidRPr="00C55CFD">
        <w:t>PURPOSE</w:t>
      </w:r>
      <w:bookmarkEnd w:id="495"/>
      <w:bookmarkEnd w:id="496"/>
    </w:p>
    <w:p w14:paraId="326E27E8" w14:textId="77777777" w:rsidR="00E628EE" w:rsidRPr="00C55CFD" w:rsidRDefault="00E628EE" w:rsidP="009B2D7D">
      <w:pPr>
        <w:pStyle w:val="Heading1separatationline"/>
        <w:jc w:val="both"/>
      </w:pPr>
    </w:p>
    <w:p w14:paraId="4479782C" w14:textId="0BD672DF" w:rsidR="004B39E5" w:rsidRDefault="004B39E5" w:rsidP="00A05463">
      <w:pPr>
        <w:pStyle w:val="BodyText"/>
        <w:rPr>
          <w:ins w:id="497" w:author="Edward Rogers" w:date="2021-10-21T11:41:00Z"/>
        </w:rPr>
      </w:pPr>
      <w:r w:rsidRPr="00C55CFD">
        <w:t xml:space="preserve">The purpose of this document is to provide </w:t>
      </w:r>
      <w:r w:rsidRPr="00A05463">
        <w:t>guidance</w:t>
      </w:r>
      <w:r w:rsidRPr="00C55CFD">
        <w:t xml:space="preserve"> </w:t>
      </w:r>
      <w:r w:rsidR="00994369" w:rsidRPr="00C55CFD">
        <w:t xml:space="preserve">on </w:t>
      </w:r>
      <w:r w:rsidR="00E37F4C">
        <w:rPr>
          <w:i/>
        </w:rPr>
        <w:t>SIRA</w:t>
      </w:r>
      <w:r w:rsidR="00CF4A4E" w:rsidRPr="00C55CFD">
        <w:t>’s</w:t>
      </w:r>
      <w:r w:rsidR="00994369" w:rsidRPr="00C55CFD">
        <w:t xml:space="preserve"> </w:t>
      </w:r>
      <w:r w:rsidR="00651FBE" w:rsidRPr="00C55CFD">
        <w:t>s</w:t>
      </w:r>
      <w:r w:rsidR="008E7245">
        <w:t>tructured</w:t>
      </w:r>
      <w:r w:rsidR="00994369" w:rsidRPr="00C55CFD">
        <w:t xml:space="preserve"> </w:t>
      </w:r>
      <w:r w:rsidR="00790A1B">
        <w:t xml:space="preserve">process which </w:t>
      </w:r>
      <w:r w:rsidR="001760E7">
        <w:t xml:space="preserve">identifies </w:t>
      </w:r>
      <w:r w:rsidR="00CF4A4E" w:rsidRPr="00C55CFD">
        <w:t>hazards</w:t>
      </w:r>
      <w:r w:rsidR="001760E7">
        <w:t xml:space="preserve">, and undesired </w:t>
      </w:r>
      <w:del w:id="498" w:author="Edward Rogers" w:date="2021-10-25T19:31:00Z">
        <w:r w:rsidR="001760E7" w:rsidDel="008F3410">
          <w:delText xml:space="preserve">incidents or </w:delText>
        </w:r>
      </w:del>
      <w:r w:rsidR="001760E7">
        <w:t>scenarios in a given</w:t>
      </w:r>
      <w:r w:rsidR="00CF4A4E" w:rsidRPr="00C55CFD">
        <w:t xml:space="preserve"> region</w:t>
      </w:r>
      <w:r w:rsidR="00790A1B">
        <w:t xml:space="preserve">. </w:t>
      </w:r>
      <w:r w:rsidR="00CF4A4E" w:rsidRPr="00C55CFD">
        <w:t xml:space="preserve"> </w:t>
      </w:r>
      <w:r w:rsidR="00790A1B">
        <w:t>This leads to</w:t>
      </w:r>
      <w:r w:rsidR="00CF4A4E" w:rsidRPr="00C55CFD">
        <w:t xml:space="preserve"> a </w:t>
      </w:r>
      <w:r w:rsidR="00CF4A4E" w:rsidRPr="001760E7">
        <w:rPr>
          <w:i/>
        </w:rPr>
        <w:t>qualitative</w:t>
      </w:r>
      <w:r w:rsidR="00994369" w:rsidRPr="00F949F2">
        <w:rPr>
          <w:b/>
        </w:rPr>
        <w:t xml:space="preserve"> </w:t>
      </w:r>
      <w:r w:rsidR="00994369" w:rsidRPr="00C55CFD">
        <w:t xml:space="preserve">estimate of </w:t>
      </w:r>
      <w:r w:rsidR="00CF4A4E" w:rsidRPr="00C55CFD">
        <w:t xml:space="preserve">the </w:t>
      </w:r>
      <w:r w:rsidR="001760E7">
        <w:t>level</w:t>
      </w:r>
      <w:r w:rsidR="00994369" w:rsidRPr="00C55CFD">
        <w:t xml:space="preserve"> of risk and the </w:t>
      </w:r>
      <w:r w:rsidR="00CF4A4E" w:rsidRPr="00C55CFD">
        <w:t>production</w:t>
      </w:r>
      <w:r w:rsidR="00994369" w:rsidRPr="00C55CFD">
        <w:t xml:space="preserve"> of potential risk </w:t>
      </w:r>
      <w:r w:rsidR="00CF4A4E" w:rsidRPr="00C55CFD">
        <w:t>control options</w:t>
      </w:r>
      <w:r w:rsidR="00994369" w:rsidRPr="00C55CFD">
        <w:t xml:space="preserve"> to reduce such risk</w:t>
      </w:r>
      <w:r w:rsidR="000F0BF2">
        <w:t xml:space="preserve"> to acceptable levels</w:t>
      </w:r>
      <w:r w:rsidR="00994369" w:rsidRPr="00C55CFD">
        <w:t xml:space="preserve">. </w:t>
      </w:r>
    </w:p>
    <w:p w14:paraId="290EE0EF" w14:textId="6665F5E1" w:rsidR="001865B8" w:rsidRDefault="001865B8" w:rsidP="001865B8">
      <w:pPr>
        <w:pStyle w:val="Heading2"/>
        <w:rPr>
          <w:ins w:id="499" w:author="Edward Rogers" w:date="2021-10-21T11:41:00Z"/>
        </w:rPr>
      </w:pPr>
      <w:ins w:id="500" w:author="Edward Rogers" w:date="2021-10-21T11:41:00Z">
        <w:r>
          <w:t>Definitions</w:t>
        </w:r>
      </w:ins>
    </w:p>
    <w:p w14:paraId="70969F50" w14:textId="77777777" w:rsidR="001865B8" w:rsidRPr="001865B8" w:rsidRDefault="001865B8">
      <w:pPr>
        <w:pStyle w:val="Heading2separationline"/>
        <w:rPr>
          <w:rPrChange w:id="501" w:author="Edward Rogers" w:date="2021-10-21T11:41:00Z">
            <w:rPr/>
          </w:rPrChange>
        </w:rPr>
        <w:pPrChange w:id="502" w:author="Edward Rogers" w:date="2021-10-21T11:41:00Z">
          <w:pPr>
            <w:pStyle w:val="BodyText"/>
          </w:pPr>
        </w:pPrChange>
      </w:pPr>
    </w:p>
    <w:p w14:paraId="3A3DE50F" w14:textId="77777777" w:rsidR="00B31653" w:rsidRDefault="00B31653">
      <w:pPr>
        <w:spacing w:after="200" w:line="276" w:lineRule="auto"/>
        <w:rPr>
          <w:ins w:id="503" w:author="Edward Rogers" w:date="2021-10-21T11:42:00Z"/>
        </w:rPr>
      </w:pPr>
      <w:ins w:id="504" w:author="Edward Rogers" w:date="2021-10-21T11:42:00Z">
        <w:r>
          <w:t>See 1018 definitions</w:t>
        </w:r>
      </w:ins>
    </w:p>
    <w:p w14:paraId="4F518EB7" w14:textId="71E034E1" w:rsidR="001760E7" w:rsidRDefault="00B31653">
      <w:pPr>
        <w:spacing w:after="200" w:line="276" w:lineRule="auto"/>
        <w:rPr>
          <w:sz w:val="22"/>
        </w:rPr>
      </w:pPr>
      <w:ins w:id="505" w:author="Edward Rogers" w:date="2021-10-21T11:42:00Z">
        <w:r>
          <w:t>Add in SIRA definitions</w:t>
        </w:r>
      </w:ins>
      <w:r w:rsidR="001760E7">
        <w:br w:type="page"/>
      </w:r>
    </w:p>
    <w:p w14:paraId="0E988973" w14:textId="24FF6968" w:rsidR="004B39E5" w:rsidRPr="00C55CFD" w:rsidRDefault="00DD1F00" w:rsidP="00FE3ACB">
      <w:pPr>
        <w:pStyle w:val="Heading1"/>
      </w:pPr>
      <w:bookmarkStart w:id="506" w:name="_Toc85708887"/>
      <w:commentRangeStart w:id="507"/>
      <w:r>
        <w:rPr>
          <w:caps w:val="0"/>
        </w:rPr>
        <w:lastRenderedPageBreak/>
        <w:t xml:space="preserve">THE </w:t>
      </w:r>
      <w:r w:rsidR="00E37F4C">
        <w:rPr>
          <w:caps w:val="0"/>
        </w:rPr>
        <w:t>SIRA</w:t>
      </w:r>
      <w:r>
        <w:rPr>
          <w:caps w:val="0"/>
        </w:rPr>
        <w:t xml:space="preserve"> PROCESS</w:t>
      </w:r>
      <w:bookmarkEnd w:id="506"/>
      <w:commentRangeEnd w:id="507"/>
      <w:r w:rsidR="00937C2E">
        <w:rPr>
          <w:rStyle w:val="CommentReference"/>
          <w:rFonts w:asciiTheme="minorHAnsi" w:eastAsiaTheme="minorHAnsi" w:hAnsiTheme="minorHAnsi" w:cstheme="minorBidi"/>
          <w:b w:val="0"/>
          <w:bCs w:val="0"/>
          <w:caps w:val="0"/>
          <w:color w:val="auto"/>
        </w:rPr>
        <w:commentReference w:id="507"/>
      </w:r>
    </w:p>
    <w:p w14:paraId="48A2E7F9" w14:textId="77777777" w:rsidR="00E628EE" w:rsidRPr="00C55CFD" w:rsidRDefault="00E628EE" w:rsidP="009B2D7D">
      <w:pPr>
        <w:pStyle w:val="Heading1separatationline"/>
        <w:jc w:val="both"/>
      </w:pPr>
    </w:p>
    <w:p w14:paraId="4D090B30" w14:textId="29EBC034" w:rsidR="00DE6A4E" w:rsidRDefault="00DD1F00" w:rsidP="00A05463">
      <w:pPr>
        <w:pStyle w:val="Heading2"/>
      </w:pPr>
      <w:bookmarkStart w:id="508" w:name="_Toc85708888"/>
      <w:r>
        <w:t>OVERVIEW</w:t>
      </w:r>
      <w:bookmarkEnd w:id="508"/>
    </w:p>
    <w:p w14:paraId="5D7CAA8B" w14:textId="77777777" w:rsidR="00A05463" w:rsidRPr="00A05463" w:rsidRDefault="00A05463" w:rsidP="00A05463">
      <w:pPr>
        <w:pStyle w:val="Heading2separationline"/>
      </w:pPr>
    </w:p>
    <w:p w14:paraId="23ECFF34" w14:textId="1CAEBB3A" w:rsidR="007A60EB" w:rsidRPr="007A60EB" w:rsidRDefault="001760E7" w:rsidP="00A05463">
      <w:pPr>
        <w:pStyle w:val="BodyText"/>
      </w:pPr>
      <w:r w:rsidRPr="001760E7">
        <w:t xml:space="preserve">The </w:t>
      </w:r>
      <w:r w:rsidR="00E37F4C">
        <w:rPr>
          <w:i/>
        </w:rPr>
        <w:t>SIRA</w:t>
      </w:r>
      <w:r w:rsidR="00750574" w:rsidRPr="00C55CFD">
        <w:t xml:space="preserve"> </w:t>
      </w:r>
      <w:r w:rsidR="00E37F4C">
        <w:t xml:space="preserve">process </w:t>
      </w:r>
      <w:r w:rsidR="00750574" w:rsidRPr="00C55CFD">
        <w:t xml:space="preserve">is based on the principles set out in IALA Guideline 1018 on risk management. </w:t>
      </w:r>
      <w:r w:rsidR="009066B9">
        <w:t xml:space="preserve">Risk is defined as </w:t>
      </w:r>
      <w:r w:rsidR="00332AE1">
        <w:t xml:space="preserve">the product </w:t>
      </w:r>
      <w:r w:rsidR="009066B9">
        <w:t xml:space="preserve">of two factors – the </w:t>
      </w:r>
      <w:commentRangeStart w:id="509"/>
      <w:r w:rsidR="009066B9" w:rsidRPr="002654FE">
        <w:rPr>
          <w:i/>
        </w:rPr>
        <w:t>probability</w:t>
      </w:r>
      <w:r w:rsidR="009066B9">
        <w:t xml:space="preserve"> (or likelihood</w:t>
      </w:r>
      <w:commentRangeEnd w:id="509"/>
      <w:r w:rsidR="000971C0">
        <w:rPr>
          <w:rStyle w:val="CommentReference"/>
        </w:rPr>
        <w:commentReference w:id="509"/>
      </w:r>
      <w:r w:rsidR="009066B9">
        <w:t xml:space="preserve">) of an undesirable </w:t>
      </w:r>
      <w:r w:rsidR="00E86CB8">
        <w:t>incident</w:t>
      </w:r>
      <w:r w:rsidR="009066B9">
        <w:t xml:space="preserve"> occurring and if it does occur, the severity of </w:t>
      </w:r>
      <w:r w:rsidR="00B239C0">
        <w:t>its</w:t>
      </w:r>
      <w:r w:rsidR="009066B9">
        <w:t xml:space="preserve"> potenti</w:t>
      </w:r>
      <w:r w:rsidR="00B239C0">
        <w:t xml:space="preserve">al long and short-term </w:t>
      </w:r>
      <w:r w:rsidR="00B239C0" w:rsidRPr="008140BC">
        <w:rPr>
          <w:i/>
          <w:highlight w:val="yellow"/>
        </w:rPr>
        <w:t>impact</w:t>
      </w:r>
      <w:r w:rsidR="009066B9" w:rsidRPr="008140BC">
        <w:rPr>
          <w:highlight w:val="yellow"/>
        </w:rPr>
        <w:t xml:space="preserve"> </w:t>
      </w:r>
      <w:r w:rsidR="00B239C0" w:rsidRPr="008140BC">
        <w:rPr>
          <w:highlight w:val="yellow"/>
        </w:rPr>
        <w:t>(or consequence</w:t>
      </w:r>
      <w:r w:rsidR="009066B9">
        <w:t xml:space="preserve">). </w:t>
      </w:r>
    </w:p>
    <w:p w14:paraId="631C0C1E" w14:textId="146EDB41" w:rsidR="00332AE1" w:rsidRDefault="009066B9" w:rsidP="00A05463">
      <w:pPr>
        <w:pStyle w:val="BodyText"/>
      </w:pPr>
      <w:r>
        <w:t>T</w:t>
      </w:r>
      <w:r w:rsidR="00750574" w:rsidRPr="00C55CFD">
        <w:t xml:space="preserve">he management of risk involves a structured process that identifies </w:t>
      </w:r>
      <w:r w:rsidR="001760E7">
        <w:t xml:space="preserve">hazards and </w:t>
      </w:r>
      <w:r w:rsidR="00332AE1">
        <w:t>scenarios with associated risk</w:t>
      </w:r>
      <w:r w:rsidR="00332AE1">
        <w:rPr>
          <w:bCs/>
        </w:rPr>
        <w:t xml:space="preserve"> </w:t>
      </w:r>
      <w:r w:rsidR="00750574" w:rsidRPr="00C55CFD">
        <w:rPr>
          <w:bCs/>
        </w:rPr>
        <w:t xml:space="preserve">before </w:t>
      </w:r>
      <w:r w:rsidR="00750574" w:rsidRPr="00C55CFD">
        <w:t xml:space="preserve">taking action to reduce </w:t>
      </w:r>
      <w:ins w:id="510" w:author="Edward Rogers" w:date="2021-10-25T19:33:00Z">
        <w:r w:rsidR="005E3A24">
          <w:t xml:space="preserve">unacceptable </w:t>
        </w:r>
      </w:ins>
      <w:del w:id="511" w:author="Edward Rogers" w:date="2021-10-25T19:33:00Z">
        <w:r w:rsidR="00332AE1" w:rsidDel="005E3A24">
          <w:delText xml:space="preserve">the </w:delText>
        </w:r>
      </w:del>
      <w:r w:rsidR="00750574" w:rsidRPr="00C55CFD">
        <w:t>risk</w:t>
      </w:r>
      <w:ins w:id="512" w:author="Edward Rogers" w:date="2021-10-25T19:33:00Z">
        <w:r w:rsidR="00A60E8A">
          <w:t xml:space="preserve"> scores</w:t>
        </w:r>
      </w:ins>
      <w:r w:rsidR="00750574" w:rsidRPr="00C55CFD">
        <w:t xml:space="preserve"> to “As Low As Reasonably Practicable (ALARP)”</w:t>
      </w:r>
      <w:r>
        <w:t xml:space="preserve"> which </w:t>
      </w:r>
      <w:r w:rsidR="008973D6">
        <w:t>is</w:t>
      </w:r>
      <w:r>
        <w:t xml:space="preserve"> </w:t>
      </w:r>
      <w:r w:rsidRPr="00C55CFD">
        <w:t xml:space="preserve">acceptable </w:t>
      </w:r>
      <w:r>
        <w:t>to</w:t>
      </w:r>
      <w:r w:rsidRPr="00C55CFD">
        <w:t xml:space="preserve"> stakeholders</w:t>
      </w:r>
      <w:r w:rsidR="00B10C4E">
        <w:rPr>
          <w:rStyle w:val="FootnoteReference"/>
        </w:rPr>
        <w:footnoteReference w:id="9"/>
      </w:r>
      <w:r w:rsidR="00332AE1">
        <w:t>.</w:t>
      </w:r>
    </w:p>
    <w:p w14:paraId="02669CFE" w14:textId="33E6CACE" w:rsidR="00B10C4E" w:rsidRDefault="00B10C4E" w:rsidP="00A05463">
      <w:pPr>
        <w:pStyle w:val="BodyText"/>
        <w:rPr>
          <w:ins w:id="513" w:author="Edward Rogers" w:date="2021-10-25T19:34:00Z"/>
        </w:rPr>
      </w:pPr>
      <w:r>
        <w:t>If t</w:t>
      </w:r>
      <w:r w:rsidR="00332AE1">
        <w:t xml:space="preserve">he waterway </w:t>
      </w:r>
      <w:r>
        <w:t xml:space="preserve">being analysed is </w:t>
      </w:r>
      <w:r w:rsidR="002654FE">
        <w:t>extended or</w:t>
      </w:r>
      <w:r>
        <w:t xml:space="preserve"> complex</w:t>
      </w:r>
      <w:r w:rsidR="002654FE">
        <w:t>,</w:t>
      </w:r>
      <w:r>
        <w:t xml:space="preserve"> it </w:t>
      </w:r>
      <w:r w:rsidR="008E7245">
        <w:t>may</w:t>
      </w:r>
      <w:r>
        <w:t xml:space="preserve"> </w:t>
      </w:r>
      <w:r w:rsidR="00332AE1">
        <w:t xml:space="preserve">be </w:t>
      </w:r>
      <w:r>
        <w:t>divided into one or more zones for individual analysis.</w:t>
      </w:r>
      <w:r w:rsidR="00332AE1">
        <w:t xml:space="preserve"> </w:t>
      </w:r>
      <w:r>
        <w:t>In this case, interaction between zones may be worth consideration.</w:t>
      </w:r>
    </w:p>
    <w:p w14:paraId="37FEFEA7" w14:textId="77777777" w:rsidR="00A60E8A" w:rsidRDefault="00A60E8A" w:rsidP="00A05463">
      <w:pPr>
        <w:pStyle w:val="BodyText"/>
      </w:pPr>
    </w:p>
    <w:p w14:paraId="64066D62" w14:textId="45028F7F" w:rsidR="00CC55D6" w:rsidRDefault="006D7E2E" w:rsidP="00A05463">
      <w:pPr>
        <w:pStyle w:val="BodyText"/>
        <w:rPr>
          <w:rFonts w:asciiTheme="majorHAnsi" w:hAnsiTheme="majorHAnsi"/>
        </w:rPr>
      </w:pPr>
      <w:r>
        <w:rPr>
          <w:rFonts w:asciiTheme="majorHAnsi" w:hAnsiTheme="majorHAnsi"/>
        </w:rPr>
        <w:t>A “h</w:t>
      </w:r>
      <w:r w:rsidRPr="007A60EB">
        <w:rPr>
          <w:rFonts w:asciiTheme="majorHAnsi" w:hAnsiTheme="majorHAnsi"/>
        </w:rPr>
        <w:t>azard</w:t>
      </w:r>
      <w:r>
        <w:rPr>
          <w:rFonts w:asciiTheme="majorHAnsi" w:hAnsiTheme="majorHAnsi"/>
        </w:rPr>
        <w:t>”</w:t>
      </w:r>
      <w:r w:rsidRPr="007A60EB">
        <w:rPr>
          <w:rFonts w:asciiTheme="majorHAnsi" w:hAnsiTheme="majorHAnsi"/>
        </w:rPr>
        <w:t xml:space="preserve"> </w:t>
      </w:r>
      <w:r>
        <w:rPr>
          <w:rFonts w:asciiTheme="majorHAnsi" w:hAnsiTheme="majorHAnsi"/>
        </w:rPr>
        <w:t>is</w:t>
      </w:r>
      <w:r w:rsidRPr="007A60EB">
        <w:rPr>
          <w:rFonts w:asciiTheme="majorHAnsi" w:hAnsiTheme="majorHAnsi"/>
        </w:rPr>
        <w:t xml:space="preserve"> something </w:t>
      </w:r>
      <w:r>
        <w:rPr>
          <w:rFonts w:asciiTheme="majorHAnsi" w:hAnsiTheme="majorHAnsi"/>
        </w:rPr>
        <w:t xml:space="preserve">that may </w:t>
      </w:r>
      <w:r>
        <w:rPr>
          <w:rFonts w:asciiTheme="majorHAnsi" w:hAnsiTheme="majorHAnsi"/>
          <w:i/>
        </w:rPr>
        <w:t>cause</w:t>
      </w:r>
      <w:r w:rsidRPr="007A60EB">
        <w:rPr>
          <w:rFonts w:asciiTheme="majorHAnsi" w:hAnsiTheme="majorHAnsi"/>
        </w:rPr>
        <w:t xml:space="preserve"> </w:t>
      </w:r>
      <w:r>
        <w:rPr>
          <w:rFonts w:asciiTheme="majorHAnsi" w:hAnsiTheme="majorHAnsi"/>
        </w:rPr>
        <w:t xml:space="preserve">an </w:t>
      </w:r>
      <w:r w:rsidRPr="007A60EB">
        <w:rPr>
          <w:rFonts w:asciiTheme="majorHAnsi" w:hAnsiTheme="majorHAnsi"/>
        </w:rPr>
        <w:t>un</w:t>
      </w:r>
      <w:r>
        <w:rPr>
          <w:rFonts w:asciiTheme="majorHAnsi" w:hAnsiTheme="majorHAnsi"/>
        </w:rPr>
        <w:t xml:space="preserve">desirable incident. </w:t>
      </w:r>
      <w:r w:rsidR="00C7300C" w:rsidRPr="00C7300C">
        <w:t xml:space="preserve">The basic thinking behind the </w:t>
      </w:r>
      <w:r w:rsidR="00E37F4C">
        <w:t>SIRA</w:t>
      </w:r>
      <w:r w:rsidR="00C7300C" w:rsidRPr="00C7300C">
        <w:t xml:space="preserve"> method rests on the fundamental causal relationship between hazards a</w:t>
      </w:r>
      <w:r w:rsidR="00CE2939">
        <w:t>nd the consequences of undesirable</w:t>
      </w:r>
      <w:r w:rsidR="00C7300C" w:rsidRPr="00C7300C">
        <w:t xml:space="preserve"> incidents, which the hazards may cause.</w:t>
      </w:r>
    </w:p>
    <w:p w14:paraId="6F25E87D" w14:textId="6A1CA2B1" w:rsidR="00C7300C" w:rsidRDefault="00C7300C" w:rsidP="00A05463">
      <w:pPr>
        <w:pStyle w:val="BodyText"/>
      </w:pPr>
      <w:r>
        <w:t xml:space="preserve">This </w:t>
      </w:r>
      <w:r w:rsidR="00B10C4E">
        <w:t xml:space="preserve">causal relationship </w:t>
      </w:r>
      <w:r>
        <w:t xml:space="preserve">is illustrated in </w:t>
      </w:r>
      <w:r w:rsidR="00B10C4E">
        <w:t xml:space="preserve">the figure </w:t>
      </w:r>
      <w:r>
        <w:t>below:</w:t>
      </w:r>
    </w:p>
    <w:p w14:paraId="5767C814" w14:textId="77777777" w:rsidR="00A05463" w:rsidRDefault="00A05463" w:rsidP="00A05463">
      <w:pPr>
        <w:pStyle w:val="Body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6"/>
        <w:gridCol w:w="3204"/>
        <w:gridCol w:w="3195"/>
      </w:tblGrid>
      <w:tr w:rsidR="00C7300C" w14:paraId="00AFBB72" w14:textId="77777777" w:rsidTr="00EB0691">
        <w:trPr>
          <w:trHeight w:val="633"/>
        </w:trPr>
        <w:tc>
          <w:tcPr>
            <w:tcW w:w="10227" w:type="dxa"/>
            <w:gridSpan w:val="3"/>
          </w:tcPr>
          <w:p w14:paraId="1C54EA5D" w14:textId="77777777" w:rsidR="00C7300C" w:rsidRDefault="00C7300C" w:rsidP="005B7ED8">
            <w:pPr>
              <w:tabs>
                <w:tab w:val="num" w:pos="720"/>
              </w:tabs>
              <w:jc w:val="center"/>
              <w:rPr>
                <w:rFonts w:asciiTheme="majorHAnsi" w:hAnsiTheme="majorHAnsi"/>
              </w:rPr>
            </w:pPr>
            <w:r w:rsidRPr="00166EDB">
              <w:rPr>
                <w:rFonts w:asciiTheme="majorHAnsi" w:hAnsiTheme="majorHAnsi"/>
                <w:noProof/>
                <w:lang w:val="da-DK" w:eastAsia="da-DK"/>
              </w:rPr>
              <w:drawing>
                <wp:inline distT="0" distB="0" distL="0" distR="0" wp14:anchorId="2B8F6BB5" wp14:editId="088DADB1">
                  <wp:extent cx="4502348" cy="404276"/>
                  <wp:effectExtent l="0" t="0" r="12700" b="3429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tc>
      </w:tr>
      <w:tr w:rsidR="00C7300C" w:rsidRPr="00CE4B0F" w14:paraId="12FA68B4" w14:textId="77777777" w:rsidTr="00EB0691">
        <w:trPr>
          <w:trHeight w:val="1309"/>
        </w:trPr>
        <w:tc>
          <w:tcPr>
            <w:tcW w:w="3808" w:type="dxa"/>
          </w:tcPr>
          <w:p w14:paraId="70B6A6BB" w14:textId="77777777" w:rsidR="00C7300C" w:rsidRPr="0013154F" w:rsidRDefault="00C7300C" w:rsidP="003F4589">
            <w:pPr>
              <w:pStyle w:val="ListParagraph"/>
              <w:numPr>
                <w:ilvl w:val="0"/>
                <w:numId w:val="25"/>
              </w:numPr>
              <w:ind w:left="1593" w:hanging="142"/>
              <w:jc w:val="both"/>
              <w:rPr>
                <w:rFonts w:asciiTheme="majorHAnsi" w:hAnsiTheme="majorHAnsi"/>
                <w:sz w:val="18"/>
                <w:szCs w:val="22"/>
              </w:rPr>
            </w:pPr>
            <w:commentRangeStart w:id="514"/>
            <w:r w:rsidRPr="0013154F">
              <w:rPr>
                <w:rFonts w:asciiTheme="majorHAnsi" w:eastAsiaTheme="minorEastAsia" w:hAnsiTheme="majorHAnsi"/>
                <w:sz w:val="18"/>
                <w:szCs w:val="22"/>
              </w:rPr>
              <w:t>Natural</w:t>
            </w:r>
          </w:p>
          <w:p w14:paraId="2A27351E"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Economic</w:t>
            </w:r>
          </w:p>
          <w:p w14:paraId="3D2D958B"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Technical</w:t>
            </w:r>
          </w:p>
          <w:p w14:paraId="18CEC094"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Human</w:t>
            </w:r>
          </w:p>
          <w:p w14:paraId="25B5FB7A" w14:textId="2D1E70DE" w:rsidR="00C7300C" w:rsidRDefault="00C7300C" w:rsidP="003F4589">
            <w:pPr>
              <w:numPr>
                <w:ilvl w:val="0"/>
                <w:numId w:val="24"/>
              </w:numPr>
              <w:spacing w:line="240" w:lineRule="auto"/>
              <w:ind w:left="1593" w:hanging="142"/>
              <w:jc w:val="both"/>
              <w:rPr>
                <w:ins w:id="515" w:author="Jakob Bang" w:date="2019-04-03T09:55:00Z"/>
                <w:rFonts w:asciiTheme="majorHAnsi" w:hAnsiTheme="majorHAnsi"/>
              </w:rPr>
            </w:pPr>
            <w:r w:rsidRPr="0013154F">
              <w:rPr>
                <w:rFonts w:asciiTheme="majorHAnsi" w:hAnsiTheme="majorHAnsi"/>
              </w:rPr>
              <w:t>Operational</w:t>
            </w:r>
          </w:p>
          <w:p w14:paraId="03DCC5BA" w14:textId="1F303E35" w:rsidR="00EC1BC5" w:rsidRDefault="00EC1BC5" w:rsidP="003F4589">
            <w:pPr>
              <w:numPr>
                <w:ilvl w:val="0"/>
                <w:numId w:val="24"/>
              </w:numPr>
              <w:spacing w:line="240" w:lineRule="auto"/>
              <w:ind w:left="1593" w:hanging="142"/>
              <w:jc w:val="both"/>
              <w:rPr>
                <w:rFonts w:asciiTheme="majorHAnsi" w:hAnsiTheme="majorHAnsi"/>
              </w:rPr>
            </w:pPr>
            <w:ins w:id="516" w:author="Jakob Bang" w:date="2019-04-03T09:55:00Z">
              <w:r>
                <w:rPr>
                  <w:rFonts w:asciiTheme="majorHAnsi" w:hAnsiTheme="majorHAnsi"/>
                </w:rPr>
                <w:t>Maritime space</w:t>
              </w:r>
            </w:ins>
          </w:p>
          <w:p w14:paraId="4EBEA164" w14:textId="2F2A0B0C" w:rsidR="00F5053C" w:rsidRPr="00CE4B0F" w:rsidRDefault="00091BF3" w:rsidP="003F4589">
            <w:pPr>
              <w:numPr>
                <w:ilvl w:val="0"/>
                <w:numId w:val="24"/>
              </w:numPr>
              <w:spacing w:line="240" w:lineRule="auto"/>
              <w:ind w:left="1593" w:hanging="142"/>
              <w:jc w:val="both"/>
              <w:rPr>
                <w:rFonts w:asciiTheme="majorHAnsi" w:hAnsiTheme="majorHAnsi"/>
              </w:rPr>
            </w:pPr>
            <w:r>
              <w:rPr>
                <w:rFonts w:asciiTheme="majorHAnsi" w:hAnsiTheme="majorHAnsi"/>
              </w:rPr>
              <w:t>Waterway C</w:t>
            </w:r>
            <w:r w:rsidR="00733A2C">
              <w:rPr>
                <w:rFonts w:asciiTheme="majorHAnsi" w:hAnsiTheme="majorHAnsi"/>
              </w:rPr>
              <w:t>o</w:t>
            </w:r>
            <w:r>
              <w:rPr>
                <w:rFonts w:asciiTheme="majorHAnsi" w:hAnsiTheme="majorHAnsi"/>
              </w:rPr>
              <w:t>mplexity</w:t>
            </w:r>
            <w:commentRangeEnd w:id="514"/>
            <w:r w:rsidR="005F43ED">
              <w:rPr>
                <w:rStyle w:val="CommentReference"/>
              </w:rPr>
              <w:commentReference w:id="514"/>
            </w:r>
          </w:p>
        </w:tc>
        <w:tc>
          <w:tcPr>
            <w:tcW w:w="3209" w:type="dxa"/>
          </w:tcPr>
          <w:p w14:paraId="024258F1" w14:textId="77777777" w:rsidR="00C7300C" w:rsidRPr="002A4578" w:rsidRDefault="00C7300C" w:rsidP="003F4589">
            <w:pPr>
              <w:pStyle w:val="ListParagraph"/>
              <w:numPr>
                <w:ilvl w:val="0"/>
                <w:numId w:val="25"/>
              </w:numPr>
              <w:ind w:left="1078" w:hanging="142"/>
              <w:jc w:val="both"/>
              <w:rPr>
                <w:rFonts w:asciiTheme="majorHAnsi" w:hAnsiTheme="majorHAnsi"/>
                <w:sz w:val="18"/>
                <w:szCs w:val="22"/>
              </w:rPr>
            </w:pPr>
            <w:r>
              <w:rPr>
                <w:rFonts w:asciiTheme="majorHAnsi" w:eastAsiaTheme="minorEastAsia" w:hAnsiTheme="majorHAnsi"/>
                <w:sz w:val="18"/>
                <w:szCs w:val="22"/>
              </w:rPr>
              <w:t>Grounding</w:t>
            </w:r>
          </w:p>
          <w:p w14:paraId="465AC056" w14:textId="77777777" w:rsidR="00C7300C" w:rsidRPr="002A4578" w:rsidRDefault="00C7300C" w:rsidP="003F4589">
            <w:pPr>
              <w:pStyle w:val="ListParagraph"/>
              <w:numPr>
                <w:ilvl w:val="0"/>
                <w:numId w:val="25"/>
              </w:numPr>
              <w:ind w:left="1078" w:hanging="142"/>
              <w:jc w:val="both"/>
              <w:rPr>
                <w:rFonts w:asciiTheme="majorHAnsi" w:hAnsiTheme="majorHAnsi"/>
                <w:sz w:val="18"/>
                <w:szCs w:val="22"/>
              </w:rPr>
            </w:pPr>
            <w:r>
              <w:rPr>
                <w:rFonts w:asciiTheme="majorHAnsi" w:eastAsiaTheme="minorEastAsia" w:hAnsiTheme="majorHAnsi"/>
                <w:sz w:val="18"/>
                <w:szCs w:val="22"/>
              </w:rPr>
              <w:t>Collision</w:t>
            </w:r>
          </w:p>
          <w:p w14:paraId="22917239" w14:textId="016912E9" w:rsidR="00C7300C" w:rsidRPr="002A4578" w:rsidRDefault="00C7300C" w:rsidP="003F4589">
            <w:pPr>
              <w:pStyle w:val="ListParagraph"/>
              <w:numPr>
                <w:ilvl w:val="0"/>
                <w:numId w:val="25"/>
              </w:numPr>
              <w:ind w:left="1078" w:hanging="142"/>
              <w:jc w:val="both"/>
              <w:rPr>
                <w:rFonts w:asciiTheme="majorHAnsi" w:hAnsiTheme="majorHAnsi"/>
                <w:sz w:val="18"/>
                <w:szCs w:val="22"/>
              </w:rPr>
            </w:pPr>
            <w:r>
              <w:rPr>
                <w:rFonts w:asciiTheme="majorHAnsi" w:eastAsiaTheme="minorEastAsia" w:hAnsiTheme="majorHAnsi"/>
                <w:sz w:val="18"/>
                <w:szCs w:val="22"/>
              </w:rPr>
              <w:t>Allision</w:t>
            </w:r>
            <w:r w:rsidR="00757F00">
              <w:rPr>
                <w:rStyle w:val="FootnoteReference"/>
                <w:rFonts w:asciiTheme="majorHAnsi" w:eastAsiaTheme="minorEastAsia" w:hAnsiTheme="majorHAnsi"/>
                <w:sz w:val="18"/>
                <w:szCs w:val="22"/>
              </w:rPr>
              <w:footnoteReference w:id="10"/>
            </w:r>
          </w:p>
          <w:p w14:paraId="40D7AA0E" w14:textId="3FCDB6BE" w:rsidR="00C7300C" w:rsidRPr="00774135" w:rsidRDefault="00C7300C" w:rsidP="003F4589">
            <w:pPr>
              <w:pStyle w:val="ListParagraph"/>
              <w:numPr>
                <w:ilvl w:val="0"/>
                <w:numId w:val="25"/>
              </w:numPr>
              <w:ind w:left="1078" w:hanging="142"/>
              <w:jc w:val="both"/>
              <w:rPr>
                <w:rFonts w:asciiTheme="majorHAnsi" w:hAnsiTheme="majorHAnsi"/>
                <w:sz w:val="18"/>
              </w:rPr>
            </w:pPr>
            <w:r>
              <w:rPr>
                <w:rFonts w:asciiTheme="majorHAnsi" w:eastAsiaTheme="minorEastAsia" w:hAnsiTheme="majorHAnsi"/>
                <w:sz w:val="18"/>
                <w:szCs w:val="22"/>
              </w:rPr>
              <w:t>Foundering</w:t>
            </w:r>
            <w:r w:rsidR="00E2170F">
              <w:rPr>
                <w:rStyle w:val="FootnoteReference"/>
                <w:rFonts w:asciiTheme="majorHAnsi" w:eastAsiaTheme="minorEastAsia" w:hAnsiTheme="majorHAnsi"/>
                <w:sz w:val="18"/>
                <w:szCs w:val="22"/>
              </w:rPr>
              <w:footnoteReference w:id="11"/>
            </w:r>
          </w:p>
          <w:p w14:paraId="2CA3C184" w14:textId="4A1BAC2A" w:rsidR="00C7300C" w:rsidRPr="002A4578" w:rsidRDefault="00477352" w:rsidP="003F4589">
            <w:pPr>
              <w:pStyle w:val="ListParagraph"/>
              <w:numPr>
                <w:ilvl w:val="0"/>
                <w:numId w:val="25"/>
              </w:numPr>
              <w:ind w:left="1078" w:hanging="142"/>
              <w:jc w:val="both"/>
              <w:rPr>
                <w:rFonts w:asciiTheme="majorHAnsi" w:hAnsiTheme="majorHAnsi"/>
                <w:sz w:val="18"/>
              </w:rPr>
            </w:pPr>
            <w:r>
              <w:rPr>
                <w:rFonts w:asciiTheme="majorHAnsi" w:eastAsiaTheme="minorEastAsia" w:hAnsiTheme="majorHAnsi"/>
                <w:sz w:val="18"/>
                <w:szCs w:val="22"/>
              </w:rPr>
              <w:t>(</w:t>
            </w:r>
            <w:r w:rsidR="00C7300C">
              <w:rPr>
                <w:rFonts w:asciiTheme="majorHAnsi" w:eastAsiaTheme="minorEastAsia" w:hAnsiTheme="majorHAnsi"/>
                <w:sz w:val="18"/>
                <w:szCs w:val="22"/>
              </w:rPr>
              <w:t>Other</w:t>
            </w:r>
            <w:r>
              <w:rPr>
                <w:rFonts w:asciiTheme="majorHAnsi" w:eastAsiaTheme="minorEastAsia" w:hAnsiTheme="majorHAnsi"/>
                <w:sz w:val="18"/>
                <w:szCs w:val="22"/>
              </w:rPr>
              <w:t>)</w:t>
            </w:r>
          </w:p>
          <w:p w14:paraId="2143A40C" w14:textId="77777777" w:rsidR="00C7300C" w:rsidRPr="00CE4B0F" w:rsidRDefault="00C7300C" w:rsidP="005B7ED8">
            <w:pPr>
              <w:tabs>
                <w:tab w:val="num" w:pos="720"/>
              </w:tabs>
              <w:jc w:val="both"/>
              <w:rPr>
                <w:rFonts w:asciiTheme="majorHAnsi" w:hAnsiTheme="majorHAnsi"/>
              </w:rPr>
            </w:pPr>
          </w:p>
        </w:tc>
        <w:tc>
          <w:tcPr>
            <w:tcW w:w="3210" w:type="dxa"/>
          </w:tcPr>
          <w:p w14:paraId="3AF91197" w14:textId="77777777" w:rsidR="00C7300C" w:rsidRPr="002A4578" w:rsidRDefault="00C7300C" w:rsidP="003F4589">
            <w:pPr>
              <w:pStyle w:val="ListParagraph"/>
              <w:numPr>
                <w:ilvl w:val="0"/>
                <w:numId w:val="25"/>
              </w:numPr>
              <w:ind w:left="420" w:hanging="142"/>
              <w:jc w:val="both"/>
              <w:rPr>
                <w:rFonts w:asciiTheme="majorHAnsi" w:hAnsiTheme="majorHAnsi"/>
                <w:sz w:val="18"/>
                <w:szCs w:val="22"/>
              </w:rPr>
            </w:pPr>
            <w:r>
              <w:rPr>
                <w:rFonts w:asciiTheme="majorHAnsi" w:eastAsiaTheme="minorEastAsia" w:hAnsiTheme="majorHAnsi"/>
                <w:sz w:val="18"/>
                <w:szCs w:val="22"/>
              </w:rPr>
              <w:t>Short-term</w:t>
            </w:r>
          </w:p>
          <w:p w14:paraId="00248E4C" w14:textId="77777777" w:rsidR="00C7300C" w:rsidRPr="002A4578" w:rsidRDefault="00C7300C" w:rsidP="003F4589">
            <w:pPr>
              <w:pStyle w:val="ListParagraph"/>
              <w:numPr>
                <w:ilvl w:val="0"/>
                <w:numId w:val="25"/>
              </w:numPr>
              <w:ind w:left="420" w:hanging="142"/>
              <w:jc w:val="both"/>
              <w:rPr>
                <w:rFonts w:asciiTheme="majorHAnsi" w:hAnsiTheme="majorHAnsi"/>
                <w:sz w:val="18"/>
                <w:szCs w:val="22"/>
              </w:rPr>
            </w:pPr>
            <w:r>
              <w:rPr>
                <w:rFonts w:asciiTheme="majorHAnsi" w:eastAsiaTheme="minorEastAsia" w:hAnsiTheme="majorHAnsi"/>
                <w:sz w:val="18"/>
                <w:szCs w:val="22"/>
              </w:rPr>
              <w:t>Long-term</w:t>
            </w:r>
          </w:p>
          <w:p w14:paraId="1573B52E" w14:textId="77777777" w:rsidR="00C7300C" w:rsidRPr="002A4578" w:rsidRDefault="00C7300C" w:rsidP="003F4589">
            <w:pPr>
              <w:pStyle w:val="ListParagraph"/>
              <w:numPr>
                <w:ilvl w:val="0"/>
                <w:numId w:val="24"/>
              </w:numPr>
              <w:ind w:left="420" w:hanging="142"/>
              <w:jc w:val="both"/>
              <w:rPr>
                <w:rFonts w:asciiTheme="majorHAnsi" w:hAnsiTheme="majorHAnsi"/>
                <w:sz w:val="18"/>
                <w:lang w:val="fr-FR"/>
              </w:rPr>
            </w:pPr>
            <w:r w:rsidRPr="002A4578">
              <w:rPr>
                <w:rFonts w:asciiTheme="majorHAnsi" w:eastAsiaTheme="minorEastAsia" w:hAnsiTheme="majorHAnsi"/>
                <w:sz w:val="18"/>
                <w:szCs w:val="22"/>
              </w:rPr>
              <w:t>Other</w:t>
            </w:r>
          </w:p>
        </w:tc>
      </w:tr>
    </w:tbl>
    <w:p w14:paraId="56F5EE5D" w14:textId="14CE3BEE" w:rsidR="006064C3" w:rsidRPr="002654FE" w:rsidRDefault="00C7300C" w:rsidP="002654FE">
      <w:pPr>
        <w:pStyle w:val="Figurecaption"/>
        <w:jc w:val="center"/>
      </w:pPr>
      <w:bookmarkStart w:id="517" w:name="_Toc499908335"/>
      <w:r>
        <w:t xml:space="preserve">Causal </w:t>
      </w:r>
      <w:r w:rsidR="00B10C4E">
        <w:t>r</w:t>
      </w:r>
      <w:r>
        <w:t xml:space="preserve">elationship </w:t>
      </w:r>
      <w:r w:rsidR="00B10C4E">
        <w:t>b</w:t>
      </w:r>
      <w:r>
        <w:t xml:space="preserve">etween </w:t>
      </w:r>
      <w:r w:rsidR="00B10C4E">
        <w:t>h</w:t>
      </w:r>
      <w:r>
        <w:t xml:space="preserve">azards and </w:t>
      </w:r>
      <w:r w:rsidR="00B10C4E">
        <w:t>c</w:t>
      </w:r>
      <w:r>
        <w:t>onsequences</w:t>
      </w:r>
      <w:bookmarkEnd w:id="517"/>
    </w:p>
    <w:p w14:paraId="49237EB0" w14:textId="017FABA8" w:rsidR="006D7E2E" w:rsidRDefault="006D7E2E" w:rsidP="00A05463">
      <w:pPr>
        <w:pStyle w:val="BodyText"/>
      </w:pPr>
      <w:r>
        <w:t xml:space="preserve">The identification of hazards </w:t>
      </w:r>
      <w:r w:rsidR="008E7245">
        <w:t xml:space="preserve">should </w:t>
      </w:r>
      <w:r>
        <w:t>be based on available information such as e</w:t>
      </w:r>
      <w:r w:rsidRPr="00C55CFD">
        <w:t xml:space="preserve">nvironmental </w:t>
      </w:r>
      <w:r>
        <w:t>data, adequacy of nautical charts, sea state and wind force, tidal flow, restricted visibility, ice, background lighting, natural hazards and dangers, nature of the seabed, changing bathymetry, volume of traffic, mix of traffic</w:t>
      </w:r>
      <w:r w:rsidRPr="00C55CFD">
        <w:t xml:space="preserve"> </w:t>
      </w:r>
      <w:r>
        <w:t>and other factors.</w:t>
      </w:r>
    </w:p>
    <w:p w14:paraId="3FE0DC05" w14:textId="2AFE9C83" w:rsidR="006D7E2E" w:rsidRDefault="008E7245" w:rsidP="00A05463">
      <w:pPr>
        <w:pStyle w:val="BodyText"/>
      </w:pPr>
      <w:r>
        <w:t xml:space="preserve">Based on the identified hazards, a number of possible incidents or scenarios </w:t>
      </w:r>
      <w:r w:rsidR="00C35C4B">
        <w:t xml:space="preserve">is </w:t>
      </w:r>
      <w:r>
        <w:t xml:space="preserve">identified by a group of stakeholders. </w:t>
      </w:r>
      <w:r w:rsidR="00E37F4C">
        <w:t>SIRA</w:t>
      </w:r>
      <w:r w:rsidR="006D7E2E">
        <w:t xml:space="preserve"> addresses ea</w:t>
      </w:r>
      <w:r>
        <w:t xml:space="preserve">ch </w:t>
      </w:r>
      <w:r w:rsidR="006D7E2E">
        <w:t xml:space="preserve">undesired </w:t>
      </w:r>
      <w:r>
        <w:t xml:space="preserve">incident or </w:t>
      </w:r>
      <w:r w:rsidR="006D7E2E">
        <w:t>scenario, such as the grounding of a vessel on a reef or the collision b</w:t>
      </w:r>
      <w:r>
        <w:t>etween two vessels</w:t>
      </w:r>
      <w:r w:rsidR="006D7E2E">
        <w:t>.</w:t>
      </w:r>
      <w:r w:rsidR="006D7E2E" w:rsidRPr="00EE6F70">
        <w:t xml:space="preserve"> </w:t>
      </w:r>
    </w:p>
    <w:p w14:paraId="772986B1" w14:textId="37738E8E" w:rsidR="00182D1E" w:rsidRDefault="00DB5296" w:rsidP="00A05463">
      <w:pPr>
        <w:pStyle w:val="BodyText"/>
      </w:pPr>
      <w:r>
        <w:t xml:space="preserve">The </w:t>
      </w:r>
      <w:r w:rsidR="006D7E2E">
        <w:t xml:space="preserve">probability or </w:t>
      </w:r>
      <w:r>
        <w:t>likelihood of the occurrence of</w:t>
      </w:r>
      <w:r w:rsidR="006D7E2E">
        <w:t xml:space="preserve"> each undesired scenario </w:t>
      </w:r>
      <w:r w:rsidR="008E7245">
        <w:t>is</w:t>
      </w:r>
      <w:r w:rsidR="006D7E2E">
        <w:t xml:space="preserve"> estimated, as well as </w:t>
      </w:r>
      <w:r w:rsidR="00182D1E">
        <w:t>its</w:t>
      </w:r>
      <w:r w:rsidR="006D7E2E">
        <w:t xml:space="preserve"> impact (or consequences</w:t>
      </w:r>
      <w:r w:rsidR="008E7245">
        <w:t>), considering b</w:t>
      </w:r>
      <w:r w:rsidR="00182D1E">
        <w:t>oth short- and long-term co</w:t>
      </w:r>
      <w:r w:rsidR="008E7245">
        <w:t>nsequences.</w:t>
      </w:r>
    </w:p>
    <w:p w14:paraId="6A004EE6" w14:textId="04C72256" w:rsidR="006B2444" w:rsidRDefault="00182D1E" w:rsidP="00A05463">
      <w:pPr>
        <w:pStyle w:val="BodyText"/>
      </w:pPr>
      <w:commentRangeStart w:id="518"/>
      <w:r>
        <w:t xml:space="preserve">The </w:t>
      </w:r>
      <w:r w:rsidR="00E37F4C">
        <w:t>SIRA</w:t>
      </w:r>
      <w:r w:rsidR="00DE6A4E" w:rsidRPr="00C55CFD">
        <w:t xml:space="preserve"> </w:t>
      </w:r>
      <w:r w:rsidR="008E7245">
        <w:t xml:space="preserve">risk assessment </w:t>
      </w:r>
      <w:r w:rsidR="002331D5">
        <w:t xml:space="preserve">process </w:t>
      </w:r>
      <w:r>
        <w:t xml:space="preserve">is based on </w:t>
      </w:r>
      <w:r w:rsidR="00DE6A4E" w:rsidRPr="00C55CFD">
        <w:t>IALA Guideline 1018</w:t>
      </w:r>
      <w:r>
        <w:t xml:space="preserve">, </w:t>
      </w:r>
      <w:r w:rsidR="002331D5">
        <w:t xml:space="preserve">and </w:t>
      </w:r>
      <w:r>
        <w:t>include</w:t>
      </w:r>
      <w:r w:rsidR="002331D5">
        <w:t>s the following</w:t>
      </w:r>
      <w:r>
        <w:t xml:space="preserve"> steps:</w:t>
      </w:r>
      <w:commentRangeEnd w:id="518"/>
      <w:r w:rsidR="00C123BC">
        <w:rPr>
          <w:rStyle w:val="CommentReference"/>
        </w:rPr>
        <w:commentReference w:id="518"/>
      </w:r>
    </w:p>
    <w:p w14:paraId="60ABF5F5" w14:textId="7A58F7F9" w:rsidR="006B2444" w:rsidRDefault="006B2444" w:rsidP="006B2444">
      <w:pPr>
        <w:jc w:val="center"/>
        <w:rPr>
          <w:ins w:id="519" w:author="Jakob Bang" w:date="2019-04-02T16:46:00Z"/>
          <w:sz w:val="22"/>
        </w:rPr>
      </w:pPr>
      <w:r w:rsidRPr="00C55CFD">
        <w:rPr>
          <w:noProof/>
          <w:sz w:val="22"/>
          <w:lang w:val="da-DK" w:eastAsia="da-DK"/>
        </w:rPr>
        <w:lastRenderedPageBreak/>
        <w:drawing>
          <wp:inline distT="0" distB="0" distL="0" distR="0" wp14:anchorId="7D789CE1" wp14:editId="785C2A1A">
            <wp:extent cx="4176743" cy="1468939"/>
            <wp:effectExtent l="0" t="38100" r="14605" b="36195"/>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7" r:lo="rId38" r:qs="rId39" r:cs="rId40"/>
              </a:graphicData>
            </a:graphic>
          </wp:inline>
        </w:drawing>
      </w:r>
    </w:p>
    <w:p w14:paraId="422E1733" w14:textId="4A21241E" w:rsidR="00C123BC" w:rsidRDefault="00E83A32" w:rsidP="006B2444">
      <w:pPr>
        <w:jc w:val="center"/>
        <w:rPr>
          <w:ins w:id="520" w:author="Jakob Bang" w:date="2019-04-02T16:46:00Z"/>
          <w:sz w:val="22"/>
        </w:rPr>
      </w:pPr>
      <w:ins w:id="521" w:author="Jakob Bang" w:date="2019-04-02T16:47:00Z">
        <w:r>
          <w:rPr>
            <w:sz w:val="22"/>
          </w:rPr>
          <w:t>FROM THE AMSA PAPER</w:t>
        </w:r>
      </w:ins>
    </w:p>
    <w:p w14:paraId="3B979F22" w14:textId="77777777" w:rsidR="00C123BC" w:rsidRPr="00C123BC" w:rsidRDefault="00C123BC">
      <w:pPr>
        <w:rPr>
          <w:ins w:id="522" w:author="Jakob Bang" w:date="2019-04-02T16:46:00Z"/>
          <w:sz w:val="22"/>
        </w:rPr>
        <w:pPrChange w:id="523" w:author="Jakob Bang" w:date="2019-04-02T16:46:00Z">
          <w:pPr>
            <w:jc w:val="center"/>
          </w:pPr>
        </w:pPrChange>
      </w:pPr>
      <w:ins w:id="524" w:author="Jakob Bang" w:date="2019-04-02T16:46:00Z">
        <w:r w:rsidRPr="00C123BC">
          <w:rPr>
            <w:sz w:val="22"/>
          </w:rPr>
          <w:t>a.</w:t>
        </w:r>
        <w:r w:rsidRPr="00C123BC">
          <w:rPr>
            <w:sz w:val="22"/>
          </w:rPr>
          <w:tab/>
          <w:t>An executive summary, covering the main points and recommendations of the assessment,</w:t>
        </w:r>
      </w:ins>
    </w:p>
    <w:p w14:paraId="42C0BA83" w14:textId="77777777" w:rsidR="00C123BC" w:rsidRPr="00C123BC" w:rsidRDefault="00C123BC">
      <w:pPr>
        <w:rPr>
          <w:ins w:id="525" w:author="Jakob Bang" w:date="2019-04-02T16:46:00Z"/>
          <w:sz w:val="22"/>
        </w:rPr>
        <w:pPrChange w:id="526" w:author="Jakob Bang" w:date="2019-04-02T16:46:00Z">
          <w:pPr>
            <w:jc w:val="center"/>
          </w:pPr>
        </w:pPrChange>
      </w:pPr>
      <w:ins w:id="527" w:author="Jakob Bang" w:date="2019-04-02T16:46:00Z">
        <w:r w:rsidRPr="00C123BC">
          <w:rPr>
            <w:sz w:val="22"/>
          </w:rPr>
          <w:t>b.</w:t>
        </w:r>
        <w:r w:rsidRPr="00C123BC">
          <w:rPr>
            <w:sz w:val="22"/>
          </w:rPr>
          <w:tab/>
          <w:t>Area of interest – a description of the area of interest, hydrographic data, environmental and meteorological conditions.</w:t>
        </w:r>
      </w:ins>
    </w:p>
    <w:p w14:paraId="76C0014A" w14:textId="77777777" w:rsidR="00C123BC" w:rsidRPr="00C123BC" w:rsidRDefault="00C123BC">
      <w:pPr>
        <w:rPr>
          <w:ins w:id="528" w:author="Jakob Bang" w:date="2019-04-02T16:46:00Z"/>
          <w:sz w:val="22"/>
        </w:rPr>
        <w:pPrChange w:id="529" w:author="Jakob Bang" w:date="2019-04-02T16:46:00Z">
          <w:pPr>
            <w:jc w:val="center"/>
          </w:pPr>
        </w:pPrChange>
      </w:pPr>
      <w:ins w:id="530" w:author="Jakob Bang" w:date="2019-04-02T16:46:00Z">
        <w:r w:rsidRPr="00C123BC">
          <w:rPr>
            <w:sz w:val="22"/>
          </w:rPr>
          <w:t>c.</w:t>
        </w:r>
        <w:r w:rsidRPr="00C123BC">
          <w:rPr>
            <w:sz w:val="22"/>
          </w:rPr>
          <w:tab/>
          <w:t>Identification of Hazards – an analysis and identification of hazards to navigation.</w:t>
        </w:r>
      </w:ins>
    </w:p>
    <w:p w14:paraId="3EFE5B95" w14:textId="77777777" w:rsidR="00C123BC" w:rsidRPr="00C123BC" w:rsidRDefault="00C123BC">
      <w:pPr>
        <w:rPr>
          <w:ins w:id="531" w:author="Jakob Bang" w:date="2019-04-02T16:46:00Z"/>
          <w:sz w:val="22"/>
        </w:rPr>
        <w:pPrChange w:id="532" w:author="Jakob Bang" w:date="2019-04-02T16:46:00Z">
          <w:pPr>
            <w:jc w:val="center"/>
          </w:pPr>
        </w:pPrChange>
      </w:pPr>
      <w:ins w:id="533" w:author="Jakob Bang" w:date="2019-04-02T16:46:00Z">
        <w:r w:rsidRPr="00C123BC">
          <w:rPr>
            <w:sz w:val="22"/>
          </w:rPr>
          <w:t>d.</w:t>
        </w:r>
        <w:r w:rsidRPr="00C123BC">
          <w:rPr>
            <w:sz w:val="22"/>
          </w:rPr>
          <w:tab/>
          <w:t>Summary of existing risk controls – an assessment of the systems that support safe navigation. This assessment can include aids and services to navigation, routeing measures, vessel traffic services, shipborne systems, navigation resources and pilotage.</w:t>
        </w:r>
      </w:ins>
    </w:p>
    <w:p w14:paraId="3F0C4BF4" w14:textId="77777777" w:rsidR="00C123BC" w:rsidRPr="00C123BC" w:rsidRDefault="00C123BC">
      <w:pPr>
        <w:pStyle w:val="BodyText"/>
        <w:spacing w:after="0"/>
        <w:rPr>
          <w:ins w:id="534" w:author="Jakob Bang" w:date="2019-04-02T16:46:00Z"/>
        </w:rPr>
        <w:pPrChange w:id="535" w:author="Jakob Bang" w:date="2019-04-02T16:47:00Z">
          <w:pPr>
            <w:jc w:val="center"/>
          </w:pPr>
        </w:pPrChange>
      </w:pPr>
      <w:ins w:id="536" w:author="Jakob Bang" w:date="2019-04-02T16:46:00Z">
        <w:r w:rsidRPr="00C123BC">
          <w:t>e.</w:t>
        </w:r>
        <w:r w:rsidRPr="00C123BC">
          <w:tab/>
          <w:t xml:space="preserve">Assessment of the probability and impact for specific situations – AMSA uses the risk assessment matrix and risk value matrix in G1138 for recording of the risk assessment. Due to the organisations risk management policy, and in line with international risk assessment standards, AMSA uses the terminology ‘likelihood and consequence’. </w:t>
        </w:r>
      </w:ins>
    </w:p>
    <w:p w14:paraId="55CAADE6" w14:textId="77777777" w:rsidR="00C123BC" w:rsidRPr="00C123BC" w:rsidRDefault="00C123BC">
      <w:pPr>
        <w:rPr>
          <w:ins w:id="537" w:author="Jakob Bang" w:date="2019-04-02T16:46:00Z"/>
          <w:sz w:val="22"/>
        </w:rPr>
        <w:pPrChange w:id="538" w:author="Jakob Bang" w:date="2019-04-02T16:46:00Z">
          <w:pPr>
            <w:jc w:val="center"/>
          </w:pPr>
        </w:pPrChange>
      </w:pPr>
      <w:ins w:id="539" w:author="Jakob Bang" w:date="2019-04-02T16:46:00Z">
        <w:r w:rsidRPr="00C123BC">
          <w:rPr>
            <w:sz w:val="22"/>
          </w:rPr>
          <w:t>f.</w:t>
        </w:r>
        <w:r w:rsidRPr="00C123BC">
          <w:rPr>
            <w:sz w:val="22"/>
          </w:rPr>
          <w:tab/>
          <w:t xml:space="preserve">Residual Risk – AMSA considers that it is important for decision makers to be provided with an assessment of what the risk would be once a risk control measure has been implemented.  This is known as the ‘Residual Risk’. AMSA includes a residual risk assessment, based on the implementation of the proposed risk controls, in the risk assessment table. Residual risks of high or above are usually considered unacceptable and further steps are necessary to reduce the risk. </w:t>
        </w:r>
      </w:ins>
    </w:p>
    <w:p w14:paraId="5D67659F" w14:textId="5B7E3DB9" w:rsidR="00C123BC" w:rsidRPr="00C123BC" w:rsidRDefault="00C123BC">
      <w:pPr>
        <w:rPr>
          <w:sz w:val="22"/>
        </w:rPr>
        <w:pPrChange w:id="540" w:author="Jakob Bang" w:date="2019-04-02T16:46:00Z">
          <w:pPr>
            <w:jc w:val="center"/>
          </w:pPr>
        </w:pPrChange>
      </w:pPr>
      <w:ins w:id="541" w:author="Jakob Bang" w:date="2019-04-02T16:46:00Z">
        <w:r w:rsidRPr="00C123BC">
          <w:rPr>
            <w:sz w:val="22"/>
          </w:rPr>
          <w:t>g.</w:t>
        </w:r>
        <w:r w:rsidRPr="00C123BC">
          <w:rPr>
            <w:sz w:val="22"/>
          </w:rPr>
          <w:tab/>
          <w:t>Conclusion – Based on the tabled assessment, a set of recommendations. An executive summary may also be of benefit.</w:t>
        </w:r>
      </w:ins>
    </w:p>
    <w:p w14:paraId="12CB0FE8" w14:textId="0DEBE57D" w:rsidR="00627D68" w:rsidRPr="00B14508" w:rsidRDefault="00DE6A4E">
      <w:pPr>
        <w:pStyle w:val="Figurecaption"/>
        <w:pPrChange w:id="542" w:author="Jakob Bang" w:date="2019-04-02T16:46:00Z">
          <w:pPr>
            <w:pStyle w:val="Figurecaption"/>
            <w:jc w:val="center"/>
          </w:pPr>
        </w:pPrChange>
      </w:pPr>
      <w:bookmarkStart w:id="543" w:name="_Toc499908336"/>
      <w:r>
        <w:t>The Risk Assessment Process</w:t>
      </w:r>
      <w:bookmarkEnd w:id="543"/>
    </w:p>
    <w:p w14:paraId="16CBA465" w14:textId="230F17E6" w:rsidR="005060D1" w:rsidRDefault="002331D5" w:rsidP="00A05463">
      <w:pPr>
        <w:pStyle w:val="BodyText"/>
      </w:pPr>
      <w:r>
        <w:t>Steps 2-6</w:t>
      </w:r>
      <w:r w:rsidR="005060D1">
        <w:t xml:space="preserve"> of t</w:t>
      </w:r>
      <w:r w:rsidR="008D2E32">
        <w:t xml:space="preserve">his process </w:t>
      </w:r>
      <w:ins w:id="544" w:author="Jakob Bang" w:date="2019-04-03T10:10:00Z">
        <w:r w:rsidR="00A749AF">
          <w:t>could</w:t>
        </w:r>
      </w:ins>
      <w:del w:id="545" w:author="Jakob Bang" w:date="2019-04-03T10:10:00Z">
        <w:r w:rsidR="008D2E32" w:rsidDel="00A749AF">
          <w:delText>should</w:delText>
        </w:r>
      </w:del>
      <w:r w:rsidR="008D2E32">
        <w:t xml:space="preserve"> be carried out </w:t>
      </w:r>
      <w:r w:rsidR="00EE6F70">
        <w:t xml:space="preserve">in a </w:t>
      </w:r>
      <w:del w:id="546" w:author="Jakob Bang" w:date="2019-04-03T10:10:00Z">
        <w:r w:rsidR="00EE6F70" w:rsidDel="00A749AF">
          <w:delText>one or two</w:delText>
        </w:r>
        <w:r w:rsidR="005C3824" w:rsidDel="00A749AF">
          <w:delText>-</w:delText>
        </w:r>
        <w:r w:rsidR="005060D1" w:rsidDel="00A749AF">
          <w:delText xml:space="preserve">day </w:delText>
        </w:r>
      </w:del>
      <w:r w:rsidR="005060D1">
        <w:t xml:space="preserve">workshop, together </w:t>
      </w:r>
      <w:r w:rsidR="008D2E32">
        <w:t>with a group of relevant stakeholders</w:t>
      </w:r>
      <w:r w:rsidR="005060D1">
        <w:t>. Preparation for the workshop includes performing a preliminary zone selection, describing each zone in detail, identifying all relevant stakeholders, and inviting those stakeholders who should participate in the workshop.</w:t>
      </w:r>
    </w:p>
    <w:p w14:paraId="52B2327F" w14:textId="7D219DE1" w:rsidR="008D2E32" w:rsidRDefault="005060D1" w:rsidP="00A05463">
      <w:pPr>
        <w:pStyle w:val="BodyText"/>
      </w:pPr>
      <w:r>
        <w:t xml:space="preserve">The outcome of the workshop should be documented properly in a written report, supported by </w:t>
      </w:r>
      <w:r w:rsidR="002331D5">
        <w:t>a matrix</w:t>
      </w:r>
      <w:r>
        <w:t xml:space="preserve"> with the details </w:t>
      </w:r>
      <w:r w:rsidR="002331D5">
        <w:t xml:space="preserve">of identified hazards, scenarios and risk mitigating measures </w:t>
      </w:r>
      <w:r>
        <w:t>for each zone.</w:t>
      </w:r>
    </w:p>
    <w:p w14:paraId="4BD7890D" w14:textId="4B82E328" w:rsidR="00DE6A4E" w:rsidRDefault="00DD1F00" w:rsidP="00A05463">
      <w:pPr>
        <w:pStyle w:val="Heading2"/>
      </w:pPr>
      <w:bookmarkStart w:id="547" w:name="_Toc85708889"/>
      <w:r>
        <w:t>SELECTION OF ZONES</w:t>
      </w:r>
      <w:bookmarkEnd w:id="547"/>
    </w:p>
    <w:p w14:paraId="1EBE19F1" w14:textId="77777777" w:rsidR="00A05463" w:rsidRPr="00A05463" w:rsidRDefault="00A05463" w:rsidP="00A05463">
      <w:pPr>
        <w:pStyle w:val="Heading2separationline"/>
      </w:pPr>
    </w:p>
    <w:p w14:paraId="1E1689EC" w14:textId="7994348F" w:rsidR="002331D5" w:rsidRDefault="00B77E4C" w:rsidP="00F45F0C">
      <w:pPr>
        <w:pStyle w:val="BodyText"/>
      </w:pPr>
      <w:r>
        <w:t xml:space="preserve">Countries have </w:t>
      </w:r>
      <w:r w:rsidRPr="002F17EB">
        <w:t xml:space="preserve">maritime regions in which the environmental conditions, volume of traffic and degree of risk </w:t>
      </w:r>
      <w:r>
        <w:t>vary</w:t>
      </w:r>
      <w:r w:rsidRPr="002F17EB">
        <w:t xml:space="preserve">. </w:t>
      </w:r>
      <w:r w:rsidR="00EC0F4D">
        <w:t>E</w:t>
      </w:r>
      <w:r w:rsidRPr="002F17EB">
        <w:t>xample</w:t>
      </w:r>
      <w:r w:rsidR="00EC0F4D">
        <w:t>s are</w:t>
      </w:r>
      <w:r w:rsidRPr="002F17EB">
        <w:t xml:space="preserve"> offshore zone</w:t>
      </w:r>
      <w:r w:rsidR="00EC0F4D">
        <w:t>s,</w:t>
      </w:r>
      <w:r w:rsidRPr="002F17EB">
        <w:t xml:space="preserve"> coastal zones</w:t>
      </w:r>
      <w:r w:rsidR="00EC0F4D">
        <w:t>,</w:t>
      </w:r>
      <w:r w:rsidRPr="002F17EB">
        <w:t xml:space="preserve"> straits and </w:t>
      </w:r>
      <w:commentRangeStart w:id="548"/>
      <w:r w:rsidRPr="002F17EB">
        <w:t>choke points</w:t>
      </w:r>
      <w:commentRangeEnd w:id="548"/>
      <w:r w:rsidR="00321EC4">
        <w:rPr>
          <w:rStyle w:val="CommentReference"/>
        </w:rPr>
        <w:commentReference w:id="548"/>
      </w:r>
      <w:r w:rsidR="00EC0F4D">
        <w:t>,</w:t>
      </w:r>
      <w:r w:rsidRPr="002F17EB">
        <w:t xml:space="preserve"> restricted waters</w:t>
      </w:r>
      <w:r w:rsidR="00EC0F4D">
        <w:t>,</w:t>
      </w:r>
      <w:r w:rsidRPr="002F17EB">
        <w:t xml:space="preserve"> major ports and riverine waterways. In broad terms, the offshore and coastal water zones can cover a large area, with smaller zones being defined for </w:t>
      </w:r>
      <w:ins w:id="549" w:author="Jakob Bang" w:date="2019-04-03T09:43:00Z">
        <w:r w:rsidR="00321EC4">
          <w:t xml:space="preserve">for instance </w:t>
        </w:r>
      </w:ins>
      <w:r w:rsidRPr="002F17EB">
        <w:t xml:space="preserve">restricted waters and choke points. </w:t>
      </w:r>
    </w:p>
    <w:p w14:paraId="71AF00FB" w14:textId="4F5EED66" w:rsidR="00B77E4C" w:rsidRDefault="00B77E4C" w:rsidP="00F45F0C">
      <w:pPr>
        <w:pStyle w:val="BodyText"/>
      </w:pPr>
      <w:r w:rsidRPr="002F17EB">
        <w:t xml:space="preserve">By dividing </w:t>
      </w:r>
      <w:r>
        <w:t>waterways</w:t>
      </w:r>
      <w:r w:rsidRPr="002F17EB">
        <w:t xml:space="preserve"> into defined geographical regions or zones, a risk assessment of each zone can be </w:t>
      </w:r>
      <w:r w:rsidR="00316D31">
        <w:t>carried out</w:t>
      </w:r>
      <w:r w:rsidRPr="002F17EB">
        <w:t xml:space="preserve"> and risk control options developed for that zone.</w:t>
      </w:r>
    </w:p>
    <w:p w14:paraId="708F12F9" w14:textId="55340677" w:rsidR="00D776AF" w:rsidRDefault="00D776AF" w:rsidP="00627D68">
      <w:pPr>
        <w:jc w:val="both"/>
        <w:rPr>
          <w:rFonts w:asciiTheme="majorHAnsi" w:hAnsiTheme="majorHAnsi"/>
          <w:sz w:val="22"/>
        </w:rPr>
      </w:pPr>
    </w:p>
    <w:p w14:paraId="2F57ABA3" w14:textId="316A59B2" w:rsidR="00B77E4C" w:rsidRDefault="00E83A32" w:rsidP="00D776AF">
      <w:pPr>
        <w:jc w:val="center"/>
        <w:rPr>
          <w:ins w:id="550" w:author="Jakob Bang" w:date="2019-04-02T16:56:00Z"/>
          <w:sz w:val="22"/>
        </w:rPr>
      </w:pPr>
      <w:del w:id="551" w:author="Jakob Bang" w:date="2019-04-02T16:49:00Z">
        <w:r w:rsidDel="00E83A32">
          <w:rPr>
            <w:noProof/>
            <w:lang w:val="da-DK" w:eastAsia="da-DK"/>
          </w:rPr>
          <w:lastRenderedPageBreak/>
          <mc:AlternateContent>
            <mc:Choice Requires="wps">
              <w:drawing>
                <wp:anchor distT="0" distB="0" distL="114300" distR="114300" simplePos="0" relativeHeight="251654656" behindDoc="0" locked="0" layoutInCell="1" allowOverlap="1" wp14:anchorId="48F9B9C4" wp14:editId="0DEE78FC">
                  <wp:simplePos x="0" y="0"/>
                  <wp:positionH relativeFrom="column">
                    <wp:posOffset>2259964</wp:posOffset>
                  </wp:positionH>
                  <wp:positionV relativeFrom="paragraph">
                    <wp:posOffset>-14604</wp:posOffset>
                  </wp:positionV>
                  <wp:extent cx="641707" cy="734060"/>
                  <wp:effectExtent l="10795" t="27305" r="17145" b="17145"/>
                  <wp:wrapNone/>
                  <wp:docPr id="34" name="Ellipse 34"/>
                  <wp:cNvGraphicFramePr/>
                  <a:graphic xmlns:a="http://schemas.openxmlformats.org/drawingml/2006/main">
                    <a:graphicData uri="http://schemas.microsoft.com/office/word/2010/wordprocessingShape">
                      <wps:wsp>
                        <wps:cNvSpPr/>
                        <wps:spPr>
                          <a:xfrm rot="17164798">
                            <a:off x="0" y="0"/>
                            <a:ext cx="641707" cy="73406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FD61A7" id="Ellipse 34" o:spid="_x0000_s1026" style="position:absolute;margin-left:177.95pt;margin-top:-1.15pt;width:50.55pt;height:57.8pt;rotation:-4844423fd;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" filled="f" strokecolor="red" strokeweight="2pt"/>
              </w:pict>
            </mc:Fallback>
          </mc:AlternateContent>
        </w:r>
        <w:r w:rsidDel="00E83A32">
          <w:rPr>
            <w:noProof/>
            <w:lang w:val="da-DK" w:eastAsia="da-DK"/>
          </w:rPr>
          <mc:AlternateContent>
            <mc:Choice Requires="wps">
              <w:drawing>
                <wp:anchor distT="0" distB="0" distL="114300" distR="114300" simplePos="0" relativeHeight="251659776" behindDoc="0" locked="0" layoutInCell="1" allowOverlap="1" wp14:anchorId="0864D45B" wp14:editId="2F444574">
                  <wp:simplePos x="0" y="0"/>
                  <wp:positionH relativeFrom="column">
                    <wp:posOffset>3920490</wp:posOffset>
                  </wp:positionH>
                  <wp:positionV relativeFrom="paragraph">
                    <wp:posOffset>560705</wp:posOffset>
                  </wp:positionV>
                  <wp:extent cx="641350" cy="959451"/>
                  <wp:effectExtent l="0" t="63500" r="0" b="57150"/>
                  <wp:wrapNone/>
                  <wp:docPr id="38" name="Ellipse 38"/>
                  <wp:cNvGraphicFramePr/>
                  <a:graphic xmlns:a="http://schemas.openxmlformats.org/drawingml/2006/main">
                    <a:graphicData uri="http://schemas.microsoft.com/office/word/2010/wordprocessingShape">
                      <wps:wsp>
                        <wps:cNvSpPr/>
                        <wps:spPr>
                          <a:xfrm rot="17829836">
                            <a:off x="0" y="0"/>
                            <a:ext cx="641350" cy="959451"/>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300B03" id="Ellipse 38" o:spid="_x0000_s1026" style="position:absolute;margin-left:308.7pt;margin-top:44.15pt;width:50.5pt;height:75.55pt;rotation:-4118024fd;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" filled="f" strokecolor="red" strokeweight="2pt"/>
              </w:pict>
            </mc:Fallback>
          </mc:AlternateContent>
        </w:r>
      </w:del>
      <w:r w:rsidR="00316D31" w:rsidRPr="005F63BF">
        <w:rPr>
          <w:rFonts w:asciiTheme="majorHAnsi" w:hAnsiTheme="majorHAnsi"/>
          <w:noProof/>
          <w:sz w:val="22"/>
          <w:lang w:val="da-DK" w:eastAsia="da-DK"/>
        </w:rPr>
        <mc:AlternateContent>
          <mc:Choice Requires="wps">
            <w:drawing>
              <wp:anchor distT="45720" distB="45720" distL="114300" distR="114300" simplePos="0" relativeHeight="251660800" behindDoc="0" locked="0" layoutInCell="1" allowOverlap="1" wp14:anchorId="222B9227" wp14:editId="2AED2319">
                <wp:simplePos x="0" y="0"/>
                <wp:positionH relativeFrom="column">
                  <wp:posOffset>3556635</wp:posOffset>
                </wp:positionH>
                <wp:positionV relativeFrom="paragraph">
                  <wp:posOffset>938378</wp:posOffset>
                </wp:positionV>
                <wp:extent cx="575120" cy="1404620"/>
                <wp:effectExtent l="0" t="0" r="0" b="0"/>
                <wp:wrapNone/>
                <wp:docPr id="39"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31B30C02" w14:textId="4D41FDCC" w:rsidR="00FA0508" w:rsidRDefault="00FA0508" w:rsidP="00316D31">
                            <w:r>
                              <w:t>Zone 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22B9227" id="_x0000_t202" coordsize="21600,21600" o:spt="202" path="m,l,21600r21600,l21600,xe">
                <v:stroke joinstyle="miter"/>
                <v:path gradientshapeok="t" o:connecttype="rect"/>
              </v:shapetype>
              <v:shape id="Tekstfelt 2" o:spid="_x0000_s1026" type="#_x0000_t202" style="position:absolute;left:0;text-align:left;margin-left:280.05pt;margin-top:73.9pt;width:45.3pt;height:110.6pt;z-index:2516608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" filled="f" stroked="f">
                <v:textbox style="mso-fit-shape-to-text:t">
                  <w:txbxContent>
                    <w:p w14:paraId="31B30C02" w14:textId="4D41FDCC" w:rsidR="00FA0508" w:rsidRDefault="00FA0508" w:rsidP="00316D31">
                      <w:r>
                        <w:t>Zone 4</w:t>
                      </w:r>
                    </w:p>
                  </w:txbxContent>
                </v:textbox>
              </v:shape>
            </w:pict>
          </mc:Fallback>
        </mc:AlternateContent>
      </w:r>
      <w:r w:rsidR="00316D31" w:rsidRPr="005F63BF">
        <w:rPr>
          <w:rFonts w:asciiTheme="majorHAnsi" w:hAnsiTheme="majorHAnsi"/>
          <w:noProof/>
          <w:sz w:val="22"/>
          <w:lang w:val="da-DK" w:eastAsia="da-DK"/>
        </w:rPr>
        <mc:AlternateContent>
          <mc:Choice Requires="wps">
            <w:drawing>
              <wp:anchor distT="45720" distB="45720" distL="114300" distR="114300" simplePos="0" relativeHeight="251655680" behindDoc="0" locked="0" layoutInCell="1" allowOverlap="1" wp14:anchorId="786B15E8" wp14:editId="111BCA75">
                <wp:simplePos x="0" y="0"/>
                <wp:positionH relativeFrom="column">
                  <wp:posOffset>1760855</wp:posOffset>
                </wp:positionH>
                <wp:positionV relativeFrom="paragraph">
                  <wp:posOffset>779408</wp:posOffset>
                </wp:positionV>
                <wp:extent cx="575120" cy="1404620"/>
                <wp:effectExtent l="0" t="0" r="0" b="0"/>
                <wp:wrapNone/>
                <wp:docPr id="21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426443F5" w14:textId="4465E6E8" w:rsidR="00FA0508" w:rsidRDefault="00FA0508">
                            <w:r>
                              <w:t>Zone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86B15E8" id="_x0000_s1027" type="#_x0000_t202" style="position:absolute;left:0;text-align:left;margin-left:138.65pt;margin-top:61.35pt;width:45.3pt;height:110.6pt;z-index:2516556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" filled="f" stroked="f">
                <v:textbox style="mso-fit-shape-to-text:t">
                  <w:txbxContent>
                    <w:p w14:paraId="426443F5" w14:textId="4465E6E8" w:rsidR="00FA0508" w:rsidRDefault="00FA0508">
                      <w:r>
                        <w:t>Zone 1</w:t>
                      </w:r>
                    </w:p>
                  </w:txbxContent>
                </v:textbox>
              </v:shape>
            </w:pict>
          </mc:Fallback>
        </mc:AlternateContent>
      </w:r>
      <w:r w:rsidR="00316D31">
        <w:rPr>
          <w:noProof/>
          <w:lang w:val="da-DK" w:eastAsia="da-DK"/>
        </w:rPr>
        <mc:AlternateContent>
          <mc:Choice Requires="wps">
            <w:drawing>
              <wp:anchor distT="0" distB="0" distL="114300" distR="114300" simplePos="0" relativeHeight="251653632" behindDoc="0" locked="0" layoutInCell="1" allowOverlap="1" wp14:anchorId="16B70606" wp14:editId="1F35568B">
                <wp:simplePos x="0" y="0"/>
                <wp:positionH relativeFrom="column">
                  <wp:posOffset>3068955</wp:posOffset>
                </wp:positionH>
                <wp:positionV relativeFrom="paragraph">
                  <wp:posOffset>533248</wp:posOffset>
                </wp:positionV>
                <wp:extent cx="165563" cy="473061"/>
                <wp:effectExtent l="57150" t="0" r="63500" b="3810"/>
                <wp:wrapNone/>
                <wp:docPr id="33" name="Ellipse 33"/>
                <wp:cNvGraphicFramePr/>
                <a:graphic xmlns:a="http://schemas.openxmlformats.org/drawingml/2006/main">
                  <a:graphicData uri="http://schemas.microsoft.com/office/word/2010/wordprocessingShape">
                    <wps:wsp>
                      <wps:cNvSpPr/>
                      <wps:spPr>
                        <a:xfrm rot="20247150">
                          <a:off x="0" y="0"/>
                          <a:ext cx="165563" cy="473061"/>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D12D48" id="Ellipse 33" o:spid="_x0000_s1026" style="position:absolute;margin-left:241.65pt;margin-top:42pt;width:13.05pt;height:37.25pt;rotation:-1477673fd;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" filled="f" strokecolor="red" strokeweight="2pt"/>
            </w:pict>
          </mc:Fallback>
        </mc:AlternateContent>
      </w:r>
      <w:r w:rsidR="00316D31">
        <w:rPr>
          <w:noProof/>
          <w:lang w:val="da-DK" w:eastAsia="da-DK"/>
        </w:rPr>
        <mc:AlternateContent>
          <mc:Choice Requires="wps">
            <w:drawing>
              <wp:anchor distT="0" distB="0" distL="114300" distR="114300" simplePos="0" relativeHeight="251652608" behindDoc="0" locked="0" layoutInCell="1" allowOverlap="1" wp14:anchorId="715B9306" wp14:editId="69B02ADD">
                <wp:simplePos x="0" y="0"/>
                <wp:positionH relativeFrom="column">
                  <wp:posOffset>1963268</wp:posOffset>
                </wp:positionH>
                <wp:positionV relativeFrom="paragraph">
                  <wp:posOffset>243840</wp:posOffset>
                </wp:positionV>
                <wp:extent cx="190099" cy="333317"/>
                <wp:effectExtent l="38100" t="19050" r="38735" b="10160"/>
                <wp:wrapNone/>
                <wp:docPr id="28" name="Ellipse 28"/>
                <wp:cNvGraphicFramePr/>
                <a:graphic xmlns:a="http://schemas.openxmlformats.org/drawingml/2006/main">
                  <a:graphicData uri="http://schemas.microsoft.com/office/word/2010/wordprocessingShape">
                    <wps:wsp>
                      <wps:cNvSpPr/>
                      <wps:spPr>
                        <a:xfrm rot="1007261">
                          <a:off x="0" y="0"/>
                          <a:ext cx="190099" cy="333317"/>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1DDC92" id="Ellipse 28" o:spid="_x0000_s1026" style="position:absolute;margin-left:154.6pt;margin-top:19.2pt;width:14.95pt;height:26.25pt;rotation:1100198fd;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" filled="f" strokecolor="red" strokeweight="2pt"/>
            </w:pict>
          </mc:Fallback>
        </mc:AlternateContent>
      </w:r>
      <w:r w:rsidR="005F63BF" w:rsidRPr="005F63BF">
        <w:rPr>
          <w:rFonts w:asciiTheme="majorHAnsi" w:hAnsiTheme="majorHAnsi"/>
          <w:noProof/>
          <w:sz w:val="22"/>
          <w:lang w:val="da-DK" w:eastAsia="da-DK"/>
        </w:rPr>
        <mc:AlternateContent>
          <mc:Choice Requires="wps">
            <w:drawing>
              <wp:anchor distT="45720" distB="45720" distL="114300" distR="114300" simplePos="0" relativeHeight="251657728" behindDoc="0" locked="0" layoutInCell="1" allowOverlap="1" wp14:anchorId="3DCACE5F" wp14:editId="6F2E04AF">
                <wp:simplePos x="0" y="0"/>
                <wp:positionH relativeFrom="column">
                  <wp:posOffset>2481408</wp:posOffset>
                </wp:positionH>
                <wp:positionV relativeFrom="paragraph">
                  <wp:posOffset>658998</wp:posOffset>
                </wp:positionV>
                <wp:extent cx="575120" cy="1404620"/>
                <wp:effectExtent l="0" t="0" r="0" b="0"/>
                <wp:wrapNone/>
                <wp:docPr id="3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3579B55A" w14:textId="4899CB1B" w:rsidR="00FA0508" w:rsidRDefault="00FA0508" w:rsidP="005F63BF">
                            <w:r>
                              <w:t>Zone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DCACE5F" id="_x0000_s1028" type="#_x0000_t202" style="position:absolute;left:0;text-align:left;margin-left:195.4pt;margin-top:51.9pt;width:45.3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" filled="f" stroked="f">
                <v:textbox style="mso-fit-shape-to-text:t">
                  <w:txbxContent>
                    <w:p w14:paraId="3579B55A" w14:textId="4899CB1B" w:rsidR="00FA0508" w:rsidRDefault="00FA0508" w:rsidP="005F63BF">
                      <w:r>
                        <w:t>Zone 2</w:t>
                      </w:r>
                    </w:p>
                  </w:txbxContent>
                </v:textbox>
              </v:shape>
            </w:pict>
          </mc:Fallback>
        </mc:AlternateContent>
      </w:r>
      <w:r w:rsidR="005F63BF" w:rsidRPr="005F63BF">
        <w:rPr>
          <w:rFonts w:asciiTheme="majorHAnsi" w:hAnsiTheme="majorHAnsi"/>
          <w:noProof/>
          <w:sz w:val="22"/>
          <w:lang w:val="da-DK" w:eastAsia="da-DK"/>
        </w:rPr>
        <mc:AlternateContent>
          <mc:Choice Requires="wps">
            <w:drawing>
              <wp:anchor distT="45720" distB="45720" distL="114300" distR="114300" simplePos="0" relativeHeight="251658752" behindDoc="0" locked="0" layoutInCell="1" allowOverlap="1" wp14:anchorId="14C5D11F" wp14:editId="55681D0F">
                <wp:simplePos x="0" y="0"/>
                <wp:positionH relativeFrom="column">
                  <wp:posOffset>2982052</wp:posOffset>
                </wp:positionH>
                <wp:positionV relativeFrom="paragraph">
                  <wp:posOffset>1077578</wp:posOffset>
                </wp:positionV>
                <wp:extent cx="575120" cy="1404620"/>
                <wp:effectExtent l="0" t="0" r="0" b="0"/>
                <wp:wrapNone/>
                <wp:docPr id="3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11048030" w14:textId="0A434510" w:rsidR="00FA0508" w:rsidRDefault="00FA0508" w:rsidP="005F63BF">
                            <w:r>
                              <w:t>Zone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4C5D11F" id="_x0000_s1029" type="#_x0000_t202" style="position:absolute;left:0;text-align:left;margin-left:234.8pt;margin-top:84.85pt;width:45.3pt;height:110.6pt;z-index:2516587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" filled="f" stroked="f">
                <v:textbox style="mso-fit-shape-to-text:t">
                  <w:txbxContent>
                    <w:p w14:paraId="11048030" w14:textId="0A434510" w:rsidR="00FA0508" w:rsidRDefault="00FA0508" w:rsidP="005F63BF">
                      <w:r>
                        <w:t>Zone 3</w:t>
                      </w:r>
                    </w:p>
                  </w:txbxContent>
                </v:textbox>
              </v:shape>
            </w:pict>
          </mc:Fallback>
        </mc:AlternateContent>
      </w:r>
      <w:r w:rsidR="00D776AF">
        <w:rPr>
          <w:noProof/>
          <w:lang w:val="da-DK" w:eastAsia="da-DK"/>
        </w:rPr>
        <w:drawing>
          <wp:inline distT="0" distB="0" distL="0" distR="0" wp14:anchorId="43EF2738" wp14:editId="25B07DE1">
            <wp:extent cx="2776301" cy="1506308"/>
            <wp:effectExtent l="19050" t="19050" r="24130" b="17780"/>
            <wp:docPr id="7" name="Content Placeholder 6"/>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 name="Content Placeholder 6"/>
                    <pic:cNvPicPr>
                      <a:picLocks noGrp="1" noChangeAspect="1"/>
                    </pic:cNvPicPr>
                  </pic:nvPicPr>
                  <pic:blipFill>
                    <a:blip r:embed="rId42" cstate="print">
                      <a:extLst>
                        <a:ext uri="{28A0092B-C50C-407E-A947-70E740481C1C}">
                          <a14:useLocalDpi xmlns:a14="http://schemas.microsoft.com/office/drawing/2010/main" val="0"/>
                        </a:ext>
                      </a:extLst>
                    </a:blip>
                    <a:stretch>
                      <a:fillRect/>
                    </a:stretch>
                  </pic:blipFill>
                  <pic:spPr bwMode="gray">
                    <a:xfrm>
                      <a:off x="0" y="0"/>
                      <a:ext cx="2788651" cy="1513008"/>
                    </a:xfrm>
                    <a:prstGeom prst="rect">
                      <a:avLst/>
                    </a:prstGeom>
                    <a:ln>
                      <a:solidFill>
                        <a:schemeClr val="tx1"/>
                      </a:solidFill>
                    </a:ln>
                  </pic:spPr>
                </pic:pic>
              </a:graphicData>
            </a:graphic>
          </wp:inline>
        </w:drawing>
      </w:r>
    </w:p>
    <w:p w14:paraId="57FFD31C" w14:textId="69FBCBE1" w:rsidR="00EA2601" w:rsidDel="004F3EE5" w:rsidRDefault="00EA2601" w:rsidP="00D776AF">
      <w:pPr>
        <w:jc w:val="center"/>
        <w:rPr>
          <w:del w:id="552" w:author="Jakob Bang" w:date="2019-04-02T16:57:00Z"/>
          <w:sz w:val="22"/>
        </w:rPr>
      </w:pPr>
      <w:ins w:id="553" w:author="Jakob Bang" w:date="2019-04-02T16:56:00Z">
        <w:r>
          <w:rPr>
            <w:sz w:val="22"/>
          </w:rPr>
          <w:t xml:space="preserve">MUST BE IMPROVED </w:t>
        </w:r>
      </w:ins>
    </w:p>
    <w:p w14:paraId="42F089AA" w14:textId="04F5ED71" w:rsidR="00343C4C" w:rsidRPr="00B14508" w:rsidRDefault="00343C4C" w:rsidP="00343C4C">
      <w:pPr>
        <w:pStyle w:val="Figurecaption"/>
        <w:jc w:val="center"/>
      </w:pPr>
      <w:bookmarkStart w:id="554" w:name="_Toc499908337"/>
      <w:r>
        <w:t>Zone selection</w:t>
      </w:r>
      <w:bookmarkEnd w:id="554"/>
    </w:p>
    <w:p w14:paraId="33BAEF4E" w14:textId="53658AE6" w:rsidR="00B77E4C" w:rsidRDefault="00B77E4C" w:rsidP="00F45F0C">
      <w:pPr>
        <w:pStyle w:val="BodyText"/>
      </w:pPr>
      <w:r>
        <w:t xml:space="preserve">If </w:t>
      </w:r>
      <w:r w:rsidRPr="00B77E4C">
        <w:t>zones</w:t>
      </w:r>
      <w:r w:rsidR="00316D31">
        <w:t xml:space="preserve"> are close to each other or</w:t>
      </w:r>
      <w:r w:rsidRPr="00B77E4C">
        <w:t xml:space="preserve"> overlapping, possible interaction between hazards in these zones should be considered.</w:t>
      </w:r>
      <w:r>
        <w:t xml:space="preserve"> </w:t>
      </w:r>
      <w:r w:rsidRPr="00B77E4C">
        <w:t>In some regions where there is considerable seasonal change (ice formation; tropical cyclones</w:t>
      </w:r>
      <w:r w:rsidR="00316D31">
        <w:t>, increased leisure or fishing activity</w:t>
      </w:r>
      <w:r w:rsidRPr="00B77E4C">
        <w:t xml:space="preserve"> etc.) a separate analysis may be required for each season. There may also be variations between day and night</w:t>
      </w:r>
      <w:r w:rsidR="00316D31">
        <w:t>-time</w:t>
      </w:r>
      <w:r w:rsidRPr="00B77E4C">
        <w:t xml:space="preserve"> conditions.</w:t>
      </w:r>
    </w:p>
    <w:p w14:paraId="6B269A0B" w14:textId="0578BA14" w:rsidR="00343C4C" w:rsidRDefault="00916D20" w:rsidP="00F45F0C">
      <w:pPr>
        <w:pStyle w:val="BodyText"/>
      </w:pPr>
      <w:r>
        <w:t>O</w:t>
      </w:r>
      <w:r w:rsidR="005207A0">
        <w:t xml:space="preserve">nce zones have been selected, each zone must be described in terms </w:t>
      </w:r>
      <w:commentRangeStart w:id="555"/>
      <w:r w:rsidR="005207A0">
        <w:t>of</w:t>
      </w:r>
      <w:commentRangeEnd w:id="555"/>
      <w:r w:rsidR="00E56C13">
        <w:rPr>
          <w:rStyle w:val="CommentReference"/>
        </w:rPr>
        <w:commentReference w:id="555"/>
      </w:r>
      <w:r w:rsidR="005207A0">
        <w:t>:</w:t>
      </w:r>
    </w:p>
    <w:p w14:paraId="3BC54121" w14:textId="1142E4AA" w:rsidR="008D2E3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v</w:t>
      </w:r>
      <w:r w:rsidR="008D2E32" w:rsidRPr="005C3824">
        <w:rPr>
          <w:rFonts w:asciiTheme="minorHAnsi" w:hAnsiTheme="minorHAnsi"/>
          <w:sz w:val="22"/>
        </w:rPr>
        <w:t>olume of traffic and mix</w:t>
      </w:r>
      <w:r w:rsidR="00287032">
        <w:rPr>
          <w:rFonts w:asciiTheme="minorHAnsi" w:hAnsiTheme="minorHAnsi"/>
          <w:sz w:val="22"/>
        </w:rPr>
        <w:t>,</w:t>
      </w:r>
    </w:p>
    <w:p w14:paraId="03323D3D" w14:textId="56671E41"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b</w:t>
      </w:r>
      <w:r w:rsidR="00EE6F70" w:rsidRPr="005C3824">
        <w:rPr>
          <w:rFonts w:asciiTheme="minorHAnsi" w:hAnsiTheme="minorHAnsi"/>
          <w:sz w:val="22"/>
        </w:rPr>
        <w:t>athymetry (charts)</w:t>
      </w:r>
      <w:r w:rsidR="00287032">
        <w:rPr>
          <w:rFonts w:asciiTheme="minorHAnsi" w:hAnsiTheme="minorHAnsi"/>
          <w:sz w:val="22"/>
        </w:rPr>
        <w:t>,</w:t>
      </w:r>
    </w:p>
    <w:p w14:paraId="6E01EA2C" w14:textId="52CE2113"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g</w:t>
      </w:r>
      <w:r w:rsidR="008D2E32" w:rsidRPr="005C3824">
        <w:rPr>
          <w:rFonts w:asciiTheme="minorHAnsi" w:hAnsiTheme="minorHAnsi"/>
          <w:sz w:val="22"/>
        </w:rPr>
        <w:t>eometry of routes in the area</w:t>
      </w:r>
      <w:r w:rsidRPr="005C3824">
        <w:rPr>
          <w:rFonts w:asciiTheme="minorHAnsi" w:hAnsiTheme="minorHAnsi"/>
          <w:sz w:val="22"/>
        </w:rPr>
        <w:t>, traffic c</w:t>
      </w:r>
      <w:r w:rsidR="00EE6F70" w:rsidRPr="005C3824">
        <w:rPr>
          <w:rFonts w:asciiTheme="minorHAnsi" w:hAnsiTheme="minorHAnsi"/>
          <w:sz w:val="22"/>
        </w:rPr>
        <w:t>hoke points and sharp bends</w:t>
      </w:r>
      <w:r w:rsidR="00287032">
        <w:rPr>
          <w:rFonts w:asciiTheme="minorHAnsi" w:hAnsiTheme="minorHAnsi"/>
          <w:sz w:val="22"/>
        </w:rPr>
        <w:t>,</w:t>
      </w:r>
    </w:p>
    <w:p w14:paraId="3D5FC62F" w14:textId="43B96CF9"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o</w:t>
      </w:r>
      <w:r w:rsidR="00EE6F70" w:rsidRPr="005C3824">
        <w:rPr>
          <w:rFonts w:asciiTheme="minorHAnsi" w:hAnsiTheme="minorHAnsi"/>
          <w:sz w:val="22"/>
        </w:rPr>
        <w:t>ceanographic, meteorological and environmental conditions</w:t>
      </w:r>
      <w:r w:rsidR="00287032">
        <w:rPr>
          <w:rFonts w:asciiTheme="minorHAnsi" w:hAnsiTheme="minorHAnsi"/>
          <w:sz w:val="22"/>
        </w:rPr>
        <w:t>,</w:t>
      </w:r>
    </w:p>
    <w:p w14:paraId="59777902" w14:textId="59CF8C69" w:rsidR="008D2E3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e</w:t>
      </w:r>
      <w:r w:rsidR="008D2E32" w:rsidRPr="005C3824">
        <w:rPr>
          <w:rFonts w:asciiTheme="minorHAnsi" w:hAnsiTheme="minorHAnsi"/>
          <w:sz w:val="22"/>
        </w:rPr>
        <w:t xml:space="preserve">xisting </w:t>
      </w:r>
      <w:r w:rsidR="00EE6F70" w:rsidRPr="005C3824">
        <w:rPr>
          <w:rFonts w:asciiTheme="minorHAnsi" w:hAnsiTheme="minorHAnsi"/>
          <w:sz w:val="22"/>
        </w:rPr>
        <w:t xml:space="preserve">fixed and floating </w:t>
      </w:r>
      <w:r w:rsidR="008D2E32" w:rsidRPr="005C3824">
        <w:rPr>
          <w:rFonts w:asciiTheme="minorHAnsi" w:hAnsiTheme="minorHAnsi"/>
          <w:sz w:val="22"/>
        </w:rPr>
        <w:t xml:space="preserve">Aids to </w:t>
      </w:r>
      <w:r w:rsidR="00E814E6">
        <w:rPr>
          <w:rFonts w:asciiTheme="minorHAnsi" w:hAnsiTheme="minorHAnsi"/>
          <w:sz w:val="22"/>
        </w:rPr>
        <w:t>N</w:t>
      </w:r>
      <w:r w:rsidR="00E814E6" w:rsidRPr="005C3824">
        <w:rPr>
          <w:rFonts w:asciiTheme="minorHAnsi" w:hAnsiTheme="minorHAnsi"/>
          <w:sz w:val="22"/>
        </w:rPr>
        <w:t xml:space="preserve">avigation </w:t>
      </w:r>
      <w:r w:rsidR="00EE6F70" w:rsidRPr="005C3824">
        <w:rPr>
          <w:rFonts w:asciiTheme="minorHAnsi" w:hAnsiTheme="minorHAnsi"/>
          <w:sz w:val="22"/>
        </w:rPr>
        <w:t>and routing measures</w:t>
      </w:r>
      <w:r w:rsidR="00287032">
        <w:rPr>
          <w:rFonts w:asciiTheme="minorHAnsi" w:hAnsiTheme="minorHAnsi"/>
          <w:sz w:val="22"/>
        </w:rPr>
        <w:t>,</w:t>
      </w:r>
    </w:p>
    <w:p w14:paraId="0F94BAA2" w14:textId="523C92A2"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a</w:t>
      </w:r>
      <w:r w:rsidR="00EE6F70" w:rsidRPr="005C3824">
        <w:rPr>
          <w:rFonts w:asciiTheme="minorHAnsi" w:hAnsiTheme="minorHAnsi"/>
          <w:sz w:val="22"/>
        </w:rPr>
        <w:t>vailability of VTS and pilotage</w:t>
      </w:r>
      <w:r w:rsidR="00287032">
        <w:rPr>
          <w:rFonts w:asciiTheme="minorHAnsi" w:hAnsiTheme="minorHAnsi"/>
          <w:sz w:val="22"/>
        </w:rPr>
        <w:t>,</w:t>
      </w:r>
    </w:p>
    <w:p w14:paraId="7FADA454" w14:textId="236FAE91" w:rsidR="008D2E3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h</w:t>
      </w:r>
      <w:r w:rsidR="008D2E32" w:rsidRPr="005C3824">
        <w:rPr>
          <w:rFonts w:asciiTheme="minorHAnsi" w:hAnsiTheme="minorHAnsi"/>
          <w:sz w:val="22"/>
        </w:rPr>
        <w:t xml:space="preserve">istory of </w:t>
      </w:r>
      <w:r w:rsidRPr="005C3824">
        <w:rPr>
          <w:rFonts w:asciiTheme="minorHAnsi" w:hAnsiTheme="minorHAnsi"/>
          <w:sz w:val="22"/>
        </w:rPr>
        <w:t xml:space="preserve">maritime incidents such as </w:t>
      </w:r>
      <w:r w:rsidR="008D2E32" w:rsidRPr="005C3824">
        <w:rPr>
          <w:rFonts w:asciiTheme="minorHAnsi" w:hAnsiTheme="minorHAnsi"/>
          <w:sz w:val="22"/>
        </w:rPr>
        <w:t>collisions and groundings</w:t>
      </w:r>
      <w:r w:rsidR="00287032">
        <w:rPr>
          <w:rFonts w:asciiTheme="minorHAnsi" w:hAnsiTheme="minorHAnsi"/>
          <w:sz w:val="22"/>
        </w:rPr>
        <w:t>,</w:t>
      </w:r>
    </w:p>
    <w:p w14:paraId="1E1BC8A2" w14:textId="0D233917" w:rsidR="008D2E32" w:rsidRDefault="008D6BD2" w:rsidP="00F45F0C">
      <w:pPr>
        <w:pStyle w:val="ListParagraph"/>
        <w:numPr>
          <w:ilvl w:val="0"/>
          <w:numId w:val="27"/>
        </w:numPr>
        <w:spacing w:after="120"/>
        <w:ind w:left="567" w:hanging="425"/>
        <w:contextualSpacing w:val="0"/>
        <w:jc w:val="both"/>
        <w:rPr>
          <w:ins w:id="556" w:author="Jakob Bang" w:date="2019-04-03T09:48:00Z"/>
          <w:rFonts w:asciiTheme="minorHAnsi" w:hAnsiTheme="minorHAnsi"/>
          <w:sz w:val="22"/>
        </w:rPr>
      </w:pPr>
      <w:r w:rsidRPr="005C3824">
        <w:rPr>
          <w:rFonts w:asciiTheme="minorHAnsi" w:hAnsiTheme="minorHAnsi"/>
          <w:sz w:val="22"/>
        </w:rPr>
        <w:t>s</w:t>
      </w:r>
      <w:r w:rsidR="008D2E32" w:rsidRPr="005C3824">
        <w:rPr>
          <w:rFonts w:asciiTheme="minorHAnsi" w:hAnsiTheme="minorHAnsi"/>
          <w:sz w:val="22"/>
        </w:rPr>
        <w:t>takeholders of the zone</w:t>
      </w:r>
      <w:r w:rsidR="00287032">
        <w:rPr>
          <w:rFonts w:asciiTheme="minorHAnsi" w:hAnsiTheme="minorHAnsi"/>
          <w:sz w:val="22"/>
        </w:rPr>
        <w:t>.</w:t>
      </w:r>
    </w:p>
    <w:p w14:paraId="1B51E1A7" w14:textId="1B68419C" w:rsidR="00EC1BC5" w:rsidRDefault="00EC1BC5">
      <w:pPr>
        <w:spacing w:after="120"/>
        <w:jc w:val="both"/>
        <w:rPr>
          <w:ins w:id="557" w:author="Jakob Bang" w:date="2019-04-03T09:48:00Z"/>
          <w:sz w:val="22"/>
        </w:rPr>
        <w:pPrChange w:id="558" w:author="Jakob Bang" w:date="2019-04-03T09:48:00Z">
          <w:pPr>
            <w:pStyle w:val="ListParagraph"/>
            <w:numPr>
              <w:numId w:val="27"/>
            </w:numPr>
            <w:spacing w:after="120"/>
            <w:ind w:left="567" w:hanging="425"/>
            <w:contextualSpacing w:val="0"/>
            <w:jc w:val="both"/>
          </w:pPr>
        </w:pPrChange>
      </w:pPr>
      <w:ins w:id="559" w:author="Jakob Bang" w:date="2019-04-03T09:48:00Z">
        <w:r>
          <w:rPr>
            <w:sz w:val="22"/>
          </w:rPr>
          <w:t>From the AMSA document</w:t>
        </w:r>
      </w:ins>
    </w:p>
    <w:p w14:paraId="751E5F67" w14:textId="77777777" w:rsidR="00EC1BC5" w:rsidRPr="00EC1BC5" w:rsidRDefault="00EC1BC5" w:rsidP="00EC1BC5">
      <w:pPr>
        <w:spacing w:after="120"/>
        <w:jc w:val="both"/>
        <w:rPr>
          <w:ins w:id="560" w:author="Jakob Bang" w:date="2019-04-03T09:48:00Z"/>
          <w:sz w:val="22"/>
        </w:rPr>
      </w:pPr>
      <w:ins w:id="561" w:author="Jakob Bang" w:date="2019-04-03T09:48:00Z">
        <w:r w:rsidRPr="00EC1BC5">
          <w:rPr>
            <w:sz w:val="22"/>
          </w:rPr>
          <w:t>[A summary of the area including information:</w:t>
        </w:r>
      </w:ins>
    </w:p>
    <w:p w14:paraId="293EEF8D" w14:textId="77777777" w:rsidR="00EC1BC5" w:rsidRPr="00EC1BC5" w:rsidRDefault="00EC1BC5" w:rsidP="00EC1BC5">
      <w:pPr>
        <w:spacing w:after="120"/>
        <w:jc w:val="both"/>
        <w:rPr>
          <w:ins w:id="562" w:author="Jakob Bang" w:date="2019-04-03T09:48:00Z"/>
          <w:sz w:val="22"/>
        </w:rPr>
      </w:pPr>
      <w:ins w:id="563" w:author="Jakob Bang" w:date="2019-04-03T09:48:00Z">
        <w:r w:rsidRPr="00EC1BC5">
          <w:rPr>
            <w:sz w:val="22"/>
          </w:rPr>
          <w:t>•</w:t>
        </w:r>
        <w:r w:rsidRPr="00EC1BC5">
          <w:rPr>
            <w:sz w:val="22"/>
          </w:rPr>
          <w:tab/>
          <w:t>Cat ZOC for area</w:t>
        </w:r>
      </w:ins>
    </w:p>
    <w:p w14:paraId="6E78B4E2" w14:textId="77777777" w:rsidR="00EC1BC5" w:rsidRPr="00EC1BC5" w:rsidRDefault="00EC1BC5" w:rsidP="00EC1BC5">
      <w:pPr>
        <w:spacing w:after="120"/>
        <w:jc w:val="both"/>
        <w:rPr>
          <w:ins w:id="564" w:author="Jakob Bang" w:date="2019-04-03T09:48:00Z"/>
          <w:sz w:val="22"/>
        </w:rPr>
      </w:pPr>
      <w:ins w:id="565" w:author="Jakob Bang" w:date="2019-04-03T09:48:00Z">
        <w:r w:rsidRPr="00EC1BC5">
          <w:rPr>
            <w:sz w:val="22"/>
          </w:rPr>
          <w:t>•</w:t>
        </w:r>
        <w:r w:rsidRPr="00EC1BC5">
          <w:rPr>
            <w:sz w:val="22"/>
          </w:rPr>
          <w:tab/>
          <w:t>Nearby hazards, shoals, dangers</w:t>
        </w:r>
      </w:ins>
    </w:p>
    <w:p w14:paraId="27C038F1" w14:textId="77777777" w:rsidR="00EC1BC5" w:rsidRPr="00EC1BC5" w:rsidRDefault="00EC1BC5" w:rsidP="00EC1BC5">
      <w:pPr>
        <w:spacing w:after="120"/>
        <w:jc w:val="both"/>
        <w:rPr>
          <w:ins w:id="566" w:author="Jakob Bang" w:date="2019-04-03T09:48:00Z"/>
          <w:sz w:val="22"/>
        </w:rPr>
      </w:pPr>
      <w:ins w:id="567" w:author="Jakob Bang" w:date="2019-04-03T09:48:00Z">
        <w:r w:rsidRPr="00EC1BC5">
          <w:rPr>
            <w:sz w:val="22"/>
          </w:rPr>
          <w:t>•</w:t>
        </w:r>
        <w:r w:rsidRPr="00EC1BC5">
          <w:rPr>
            <w:sz w:val="22"/>
          </w:rPr>
          <w:tab/>
          <w:t>Tide and current information</w:t>
        </w:r>
      </w:ins>
    </w:p>
    <w:p w14:paraId="14552C54" w14:textId="77777777" w:rsidR="00EC1BC5" w:rsidRPr="00EC1BC5" w:rsidRDefault="00EC1BC5" w:rsidP="00EC1BC5">
      <w:pPr>
        <w:spacing w:after="120"/>
        <w:jc w:val="both"/>
        <w:rPr>
          <w:ins w:id="568" w:author="Jakob Bang" w:date="2019-04-03T09:48:00Z"/>
          <w:sz w:val="22"/>
        </w:rPr>
      </w:pPr>
      <w:ins w:id="569" w:author="Jakob Bang" w:date="2019-04-03T09:48:00Z">
        <w:r w:rsidRPr="00EC1BC5">
          <w:rPr>
            <w:sz w:val="22"/>
          </w:rPr>
          <w:t>•</w:t>
        </w:r>
        <w:r w:rsidRPr="00EC1BC5">
          <w:rPr>
            <w:sz w:val="22"/>
          </w:rPr>
          <w:tab/>
          <w:t>Routeing measures</w:t>
        </w:r>
      </w:ins>
    </w:p>
    <w:p w14:paraId="22923D87" w14:textId="77777777" w:rsidR="00EC1BC5" w:rsidRPr="00EC1BC5" w:rsidRDefault="00EC1BC5" w:rsidP="00EC1BC5">
      <w:pPr>
        <w:spacing w:after="120"/>
        <w:jc w:val="both"/>
        <w:rPr>
          <w:ins w:id="570" w:author="Jakob Bang" w:date="2019-04-03T09:48:00Z"/>
          <w:sz w:val="22"/>
        </w:rPr>
      </w:pPr>
      <w:ins w:id="571" w:author="Jakob Bang" w:date="2019-04-03T09:48:00Z">
        <w:r w:rsidRPr="00EC1BC5">
          <w:rPr>
            <w:sz w:val="22"/>
          </w:rPr>
          <w:t>•</w:t>
        </w:r>
        <w:r w:rsidRPr="00EC1BC5">
          <w:rPr>
            <w:sz w:val="22"/>
          </w:rPr>
          <w:tab/>
          <w:t>Prevailing winds</w:t>
        </w:r>
      </w:ins>
    </w:p>
    <w:p w14:paraId="5F4F218F" w14:textId="77777777" w:rsidR="00EC1BC5" w:rsidRPr="00EC1BC5" w:rsidRDefault="00EC1BC5" w:rsidP="00EC1BC5">
      <w:pPr>
        <w:spacing w:after="120"/>
        <w:jc w:val="both"/>
        <w:rPr>
          <w:ins w:id="572" w:author="Jakob Bang" w:date="2019-04-03T09:48:00Z"/>
          <w:sz w:val="22"/>
        </w:rPr>
      </w:pPr>
      <w:ins w:id="573" w:author="Jakob Bang" w:date="2019-04-03T09:48:00Z">
        <w:r w:rsidRPr="00EC1BC5">
          <w:rPr>
            <w:sz w:val="22"/>
          </w:rPr>
          <w:t>•</w:t>
        </w:r>
        <w:r w:rsidRPr="00EC1BC5">
          <w:rPr>
            <w:sz w:val="22"/>
          </w:rPr>
          <w:tab/>
          <w:t>Visibility</w:t>
        </w:r>
      </w:ins>
    </w:p>
    <w:p w14:paraId="79C749A8" w14:textId="77777777" w:rsidR="00EC1BC5" w:rsidRPr="00EC1BC5" w:rsidRDefault="00EC1BC5" w:rsidP="00EC1BC5">
      <w:pPr>
        <w:spacing w:after="120"/>
        <w:jc w:val="both"/>
        <w:rPr>
          <w:ins w:id="574" w:author="Jakob Bang" w:date="2019-04-03T09:48:00Z"/>
          <w:sz w:val="22"/>
        </w:rPr>
      </w:pPr>
      <w:ins w:id="575" w:author="Jakob Bang" w:date="2019-04-03T09:48:00Z">
        <w:r w:rsidRPr="00EC1BC5">
          <w:rPr>
            <w:sz w:val="22"/>
          </w:rPr>
          <w:t>•</w:t>
        </w:r>
        <w:r w:rsidRPr="00EC1BC5">
          <w:rPr>
            <w:sz w:val="22"/>
          </w:rPr>
          <w:tab/>
          <w:t xml:space="preserve">Radar propagation </w:t>
        </w:r>
      </w:ins>
    </w:p>
    <w:p w14:paraId="6D61A2A5" w14:textId="77777777" w:rsidR="00EC1BC5" w:rsidRPr="00EC1BC5" w:rsidRDefault="00EC1BC5" w:rsidP="00EC1BC5">
      <w:pPr>
        <w:spacing w:after="120"/>
        <w:jc w:val="both"/>
        <w:rPr>
          <w:ins w:id="576" w:author="Jakob Bang" w:date="2019-04-03T09:48:00Z"/>
          <w:sz w:val="22"/>
        </w:rPr>
      </w:pPr>
      <w:ins w:id="577" w:author="Jakob Bang" w:date="2019-04-03T09:48:00Z">
        <w:r w:rsidRPr="00EC1BC5">
          <w:rPr>
            <w:sz w:val="22"/>
          </w:rPr>
          <w:t>•</w:t>
        </w:r>
        <w:r w:rsidRPr="00EC1BC5">
          <w:rPr>
            <w:sz w:val="22"/>
          </w:rPr>
          <w:tab/>
          <w:t>Magnetic anomaly</w:t>
        </w:r>
      </w:ins>
    </w:p>
    <w:p w14:paraId="55A99471" w14:textId="77777777" w:rsidR="00EC1BC5" w:rsidRPr="00EC1BC5" w:rsidRDefault="00EC1BC5" w:rsidP="00EC1BC5">
      <w:pPr>
        <w:spacing w:after="120"/>
        <w:jc w:val="both"/>
        <w:rPr>
          <w:ins w:id="578" w:author="Jakob Bang" w:date="2019-04-03T09:48:00Z"/>
          <w:sz w:val="22"/>
        </w:rPr>
      </w:pPr>
      <w:ins w:id="579" w:author="Jakob Bang" w:date="2019-04-03T09:48:00Z">
        <w:r w:rsidRPr="00EC1BC5">
          <w:rPr>
            <w:sz w:val="22"/>
          </w:rPr>
          <w:t>•</w:t>
        </w:r>
        <w:r w:rsidRPr="00EC1BC5">
          <w:rPr>
            <w:sz w:val="22"/>
          </w:rPr>
          <w:tab/>
          <w:t xml:space="preserve">Other traffic </w:t>
        </w:r>
      </w:ins>
    </w:p>
    <w:p w14:paraId="69E5EB0A" w14:textId="49BA1DC5" w:rsidR="00EC1BC5" w:rsidRDefault="00EC1BC5">
      <w:pPr>
        <w:spacing w:after="120"/>
        <w:jc w:val="both"/>
        <w:rPr>
          <w:ins w:id="580" w:author="Jakob Bang" w:date="2019-04-03T09:49:00Z"/>
          <w:sz w:val="22"/>
        </w:rPr>
        <w:pPrChange w:id="581" w:author="Jakob Bang" w:date="2019-04-03T09:48:00Z">
          <w:pPr>
            <w:pStyle w:val="ListParagraph"/>
            <w:numPr>
              <w:numId w:val="27"/>
            </w:numPr>
            <w:spacing w:after="120"/>
            <w:ind w:left="567" w:hanging="425"/>
            <w:contextualSpacing w:val="0"/>
            <w:jc w:val="both"/>
          </w:pPr>
        </w:pPrChange>
      </w:pPr>
      <w:ins w:id="582" w:author="Jakob Bang" w:date="2019-04-03T09:48:00Z">
        <w:r w:rsidRPr="00EC1BC5">
          <w:rPr>
            <w:sz w:val="22"/>
          </w:rPr>
          <w:t>And any additional information that may be necessary]</w:t>
        </w:r>
      </w:ins>
    </w:p>
    <w:p w14:paraId="0414DB86" w14:textId="5E7AF314" w:rsidR="00EC1BC5" w:rsidRDefault="00EC1BC5">
      <w:pPr>
        <w:spacing w:after="120"/>
        <w:jc w:val="both"/>
        <w:rPr>
          <w:ins w:id="583" w:author="Jakob Bang" w:date="2019-04-03T09:49:00Z"/>
          <w:sz w:val="22"/>
        </w:rPr>
        <w:pPrChange w:id="584" w:author="Jakob Bang" w:date="2019-04-03T09:48:00Z">
          <w:pPr>
            <w:pStyle w:val="ListParagraph"/>
            <w:numPr>
              <w:numId w:val="27"/>
            </w:numPr>
            <w:spacing w:after="120"/>
            <w:ind w:left="567" w:hanging="425"/>
            <w:contextualSpacing w:val="0"/>
            <w:jc w:val="both"/>
          </w:pPr>
        </w:pPrChange>
      </w:pPr>
    </w:p>
    <w:p w14:paraId="2DCC39CE" w14:textId="77777777" w:rsidR="00EC1BC5" w:rsidRPr="00EC1BC5" w:rsidRDefault="00EC1BC5">
      <w:pPr>
        <w:spacing w:after="120"/>
        <w:jc w:val="both"/>
        <w:rPr>
          <w:sz w:val="22"/>
          <w:rPrChange w:id="585" w:author="Jakob Bang" w:date="2019-04-03T09:48:00Z">
            <w:rPr/>
          </w:rPrChange>
        </w:rPr>
        <w:pPrChange w:id="586" w:author="Jakob Bang" w:date="2019-04-03T09:48:00Z">
          <w:pPr>
            <w:pStyle w:val="ListParagraph"/>
            <w:numPr>
              <w:numId w:val="27"/>
            </w:numPr>
            <w:spacing w:after="120"/>
            <w:ind w:left="567" w:hanging="425"/>
            <w:contextualSpacing w:val="0"/>
            <w:jc w:val="both"/>
          </w:pPr>
        </w:pPrChange>
      </w:pPr>
    </w:p>
    <w:p w14:paraId="25936213" w14:textId="044C6A9F" w:rsidR="002F17EB" w:rsidRPr="00EE6F70" w:rsidRDefault="008D2E32" w:rsidP="00F45F0C">
      <w:pPr>
        <w:pStyle w:val="BodyText"/>
      </w:pPr>
      <w:r>
        <w:t xml:space="preserve">The quality of the zone description is </w:t>
      </w:r>
      <w:ins w:id="587" w:author="Jakob Bang" w:date="2019-04-03T09:51:00Z">
        <w:r w:rsidR="00EC1BC5">
          <w:t xml:space="preserve">very </w:t>
        </w:r>
      </w:ins>
      <w:r>
        <w:t xml:space="preserve">important since this </w:t>
      </w:r>
      <w:r w:rsidRPr="00287032">
        <w:t>information will be used to identify hazards, possi</w:t>
      </w:r>
      <w:r>
        <w:t>ble undesired incidents or scenarios, the probability of their occurrence and their possible sho</w:t>
      </w:r>
      <w:r w:rsidR="00B77E4C">
        <w:t>rt- and long-term consequences.</w:t>
      </w:r>
    </w:p>
    <w:p w14:paraId="39B13629" w14:textId="32C2A895" w:rsidR="00DE6A4E" w:rsidRDefault="00DD1F00" w:rsidP="00A05463">
      <w:pPr>
        <w:pStyle w:val="Heading2"/>
      </w:pPr>
      <w:bookmarkStart w:id="588" w:name="_Toc85708890"/>
      <w:r>
        <w:t>IDENTIFYING HAZARDS</w:t>
      </w:r>
      <w:bookmarkEnd w:id="588"/>
    </w:p>
    <w:p w14:paraId="3942C402" w14:textId="77777777" w:rsidR="00F45F0C" w:rsidRPr="00F45F0C" w:rsidRDefault="00F45F0C" w:rsidP="00F45F0C">
      <w:pPr>
        <w:pStyle w:val="Heading2separationline"/>
      </w:pPr>
    </w:p>
    <w:p w14:paraId="732094C1" w14:textId="40C2E963" w:rsidR="003D32C4" w:rsidRDefault="00B10C4E" w:rsidP="00F45F0C">
      <w:pPr>
        <w:pStyle w:val="BodyText"/>
      </w:pPr>
      <w:r>
        <w:lastRenderedPageBreak/>
        <w:t xml:space="preserve">Hazards </w:t>
      </w:r>
      <w:r w:rsidR="003D32C4">
        <w:t>can be grouped into the following categories:</w:t>
      </w:r>
    </w:p>
    <w:p w14:paraId="0C39659A" w14:textId="4407388A" w:rsidR="00B10C4E" w:rsidRPr="00F45F0C" w:rsidRDefault="00B10C4E"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Natural</w:t>
      </w:r>
      <w:r w:rsidR="004B7492" w:rsidRPr="00F45F0C">
        <w:rPr>
          <w:rFonts w:asciiTheme="minorHAnsi" w:hAnsiTheme="minorHAnsi"/>
          <w:sz w:val="22"/>
        </w:rPr>
        <w:t>,</w:t>
      </w:r>
      <w:r w:rsidRPr="00F45F0C">
        <w:rPr>
          <w:rFonts w:asciiTheme="minorHAnsi" w:hAnsiTheme="minorHAnsi"/>
          <w:sz w:val="22"/>
        </w:rPr>
        <w:t xml:space="preserve"> </w:t>
      </w:r>
    </w:p>
    <w:p w14:paraId="10FB708F" w14:textId="6410D21C" w:rsidR="00B10C4E" w:rsidRPr="00F45F0C" w:rsidRDefault="00811EE5"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Economic</w:t>
      </w:r>
      <w:r w:rsidR="004B7492" w:rsidRPr="00F45F0C">
        <w:rPr>
          <w:rFonts w:asciiTheme="minorHAnsi" w:hAnsiTheme="minorHAnsi"/>
          <w:sz w:val="22"/>
        </w:rPr>
        <w:t>,</w:t>
      </w:r>
    </w:p>
    <w:p w14:paraId="1919C67D" w14:textId="74595D0D" w:rsidR="00B10C4E" w:rsidRPr="00F45F0C" w:rsidRDefault="00B10C4E"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Technical</w:t>
      </w:r>
      <w:r w:rsidR="004B7492" w:rsidRPr="00F45F0C">
        <w:rPr>
          <w:rFonts w:asciiTheme="minorHAnsi" w:hAnsiTheme="minorHAnsi"/>
          <w:sz w:val="22"/>
        </w:rPr>
        <w:t>,</w:t>
      </w:r>
    </w:p>
    <w:p w14:paraId="0CE06728" w14:textId="2353B69B" w:rsidR="00B10C4E" w:rsidRPr="00F45F0C" w:rsidRDefault="00B10C4E"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Human</w:t>
      </w:r>
      <w:r w:rsidR="004B7492" w:rsidRPr="00F45F0C">
        <w:rPr>
          <w:rFonts w:asciiTheme="minorHAnsi" w:hAnsiTheme="minorHAnsi"/>
          <w:sz w:val="22"/>
        </w:rPr>
        <w:t>,</w:t>
      </w:r>
    </w:p>
    <w:p w14:paraId="17E2106C" w14:textId="6010CC3A" w:rsidR="00B10C4E" w:rsidRDefault="00B10C4E" w:rsidP="00F45F0C">
      <w:pPr>
        <w:pStyle w:val="ListParagraph"/>
        <w:numPr>
          <w:ilvl w:val="0"/>
          <w:numId w:val="27"/>
        </w:numPr>
        <w:ind w:left="567" w:hanging="425"/>
        <w:jc w:val="both"/>
        <w:rPr>
          <w:ins w:id="589" w:author="Jakob Bang" w:date="2019-04-03T09:54:00Z"/>
          <w:rFonts w:asciiTheme="minorHAnsi" w:hAnsiTheme="minorHAnsi"/>
          <w:sz w:val="22"/>
        </w:rPr>
      </w:pPr>
      <w:r w:rsidRPr="00F45F0C">
        <w:rPr>
          <w:rFonts w:asciiTheme="minorHAnsi" w:hAnsiTheme="minorHAnsi"/>
          <w:sz w:val="22"/>
        </w:rPr>
        <w:t>Operational</w:t>
      </w:r>
      <w:r w:rsidR="004B7492" w:rsidRPr="00F45F0C">
        <w:rPr>
          <w:rFonts w:asciiTheme="minorHAnsi" w:hAnsiTheme="minorHAnsi"/>
          <w:sz w:val="22"/>
        </w:rPr>
        <w:t>,</w:t>
      </w:r>
    </w:p>
    <w:p w14:paraId="7F77BF7B" w14:textId="1A804057" w:rsidR="00EC1BC5" w:rsidRPr="00F45F0C" w:rsidRDefault="00EC1BC5" w:rsidP="00F45F0C">
      <w:pPr>
        <w:pStyle w:val="ListParagraph"/>
        <w:numPr>
          <w:ilvl w:val="0"/>
          <w:numId w:val="27"/>
        </w:numPr>
        <w:ind w:left="567" w:hanging="425"/>
        <w:jc w:val="both"/>
        <w:rPr>
          <w:rFonts w:asciiTheme="minorHAnsi" w:hAnsiTheme="minorHAnsi"/>
          <w:sz w:val="22"/>
        </w:rPr>
      </w:pPr>
      <w:ins w:id="590" w:author="Jakob Bang" w:date="2019-04-03T09:54:00Z">
        <w:r>
          <w:rPr>
            <w:rFonts w:asciiTheme="minorHAnsi" w:hAnsiTheme="minorHAnsi"/>
            <w:sz w:val="22"/>
          </w:rPr>
          <w:t>Maritime space (from the annex)</w:t>
        </w:r>
      </w:ins>
    </w:p>
    <w:p w14:paraId="569CBD20" w14:textId="259CB4B9" w:rsidR="00B10C4E" w:rsidRPr="00F45F0C" w:rsidRDefault="00B10C4E" w:rsidP="00F45F0C">
      <w:pPr>
        <w:pStyle w:val="ListParagraph"/>
        <w:numPr>
          <w:ilvl w:val="0"/>
          <w:numId w:val="27"/>
        </w:numPr>
        <w:spacing w:after="120"/>
        <w:ind w:left="567" w:hanging="425"/>
        <w:contextualSpacing w:val="0"/>
        <w:jc w:val="both"/>
        <w:rPr>
          <w:rFonts w:asciiTheme="minorHAnsi" w:hAnsiTheme="minorHAnsi"/>
          <w:sz w:val="22"/>
        </w:rPr>
      </w:pPr>
      <w:r w:rsidRPr="00F45F0C">
        <w:rPr>
          <w:rFonts w:asciiTheme="minorHAnsi" w:hAnsiTheme="minorHAnsi"/>
          <w:sz w:val="22"/>
        </w:rPr>
        <w:t>Waterway complexity</w:t>
      </w:r>
      <w:r w:rsidR="004B7492" w:rsidRPr="00F45F0C">
        <w:rPr>
          <w:rFonts w:asciiTheme="minorHAnsi" w:hAnsiTheme="minorHAnsi"/>
          <w:sz w:val="22"/>
        </w:rPr>
        <w:t>.</w:t>
      </w:r>
    </w:p>
    <w:p w14:paraId="1C71A760" w14:textId="60D7D57B" w:rsidR="0047085E" w:rsidRDefault="002331D5" w:rsidP="00F45F0C">
      <w:pPr>
        <w:pStyle w:val="BodyText"/>
      </w:pPr>
      <w:r>
        <w:t>Hazard identification should be based on all available relevant information including</w:t>
      </w:r>
      <w:ins w:id="591" w:author="Jakob Bang" w:date="2019-04-04T11:14:00Z">
        <w:r w:rsidR="00540FD7">
          <w:t>, but not limited to</w:t>
        </w:r>
      </w:ins>
      <w:r>
        <w:t>:</w:t>
      </w:r>
    </w:p>
    <w:p w14:paraId="66B87D54" w14:textId="77777777"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volume and mix of traffic along all routes and areas within the zone,</w:t>
      </w:r>
    </w:p>
    <w:p w14:paraId="31A07C04" w14:textId="7702DA06" w:rsidR="006B2444" w:rsidRPr="005C3824" w:rsidRDefault="00DE11FC"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geometry of routes in the area, traffic choke points and sharp bends</w:t>
      </w:r>
      <w:r>
        <w:rPr>
          <w:rFonts w:asciiTheme="minorHAnsi" w:hAnsiTheme="minorHAnsi"/>
          <w:sz w:val="22"/>
        </w:rPr>
        <w:t>,</w:t>
      </w:r>
    </w:p>
    <w:p w14:paraId="27AEBF7C" w14:textId="15E8A5FA" w:rsidR="0047085E"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isolated dangers including wrecks and obstructions</w:t>
      </w:r>
      <w:r w:rsidR="0047085E" w:rsidRPr="005C3824">
        <w:rPr>
          <w:rFonts w:asciiTheme="minorHAnsi" w:hAnsiTheme="minorHAnsi"/>
          <w:sz w:val="22"/>
        </w:rPr>
        <w:t>,</w:t>
      </w:r>
    </w:p>
    <w:p w14:paraId="136865A6" w14:textId="0A277593"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quality of hydrographic data and charted information available,</w:t>
      </w:r>
    </w:p>
    <w:p w14:paraId="3623BFCC" w14:textId="77777777"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anchorages, fishing grounds; aquaculture and offshore energy sites and the routes to and from them,</w:t>
      </w:r>
    </w:p>
    <w:p w14:paraId="1BDEA972" w14:textId="53F9B4A0" w:rsidR="0047085E"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safe minimum depth (chart Datum) required for vessel operation within the waterway</w:t>
      </w:r>
      <w:r w:rsidR="0047085E" w:rsidRPr="005C3824">
        <w:rPr>
          <w:rFonts w:asciiTheme="minorHAnsi" w:hAnsiTheme="minorHAnsi"/>
          <w:sz w:val="22"/>
        </w:rPr>
        <w:t>,</w:t>
      </w:r>
    </w:p>
    <w:p w14:paraId="51BD23C5" w14:textId="290364CB" w:rsidR="005F63BF" w:rsidRPr="005C3824" w:rsidRDefault="00EE6F70"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m</w:t>
      </w:r>
      <w:r w:rsidR="0047085E" w:rsidRPr="005C3824">
        <w:rPr>
          <w:rFonts w:asciiTheme="minorHAnsi" w:hAnsiTheme="minorHAnsi"/>
          <w:sz w:val="22"/>
        </w:rPr>
        <w:t xml:space="preserve">eteorological </w:t>
      </w:r>
      <w:r w:rsidR="006B2444" w:rsidRPr="005C3824">
        <w:rPr>
          <w:rFonts w:asciiTheme="minorHAnsi" w:hAnsiTheme="minorHAnsi"/>
          <w:sz w:val="22"/>
        </w:rPr>
        <w:t>visibility in the zone</w:t>
      </w:r>
      <w:r w:rsidRPr="005C3824">
        <w:rPr>
          <w:rFonts w:asciiTheme="minorHAnsi" w:hAnsiTheme="minorHAnsi"/>
          <w:sz w:val="22"/>
        </w:rPr>
        <w:t>,</w:t>
      </w:r>
    </w:p>
    <w:p w14:paraId="263C42C0" w14:textId="023E9B76" w:rsidR="0047085E"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passage</w:t>
      </w:r>
      <w:r w:rsidR="0047085E" w:rsidRPr="005C3824">
        <w:rPr>
          <w:rFonts w:asciiTheme="minorHAnsi" w:hAnsiTheme="minorHAnsi"/>
          <w:sz w:val="22"/>
        </w:rPr>
        <w:t>s</w:t>
      </w:r>
      <w:r w:rsidRPr="005C3824">
        <w:rPr>
          <w:rFonts w:asciiTheme="minorHAnsi" w:hAnsiTheme="minorHAnsi"/>
          <w:sz w:val="22"/>
        </w:rPr>
        <w:t xml:space="preserve"> through a narrow channel, restricted waters or port entry</w:t>
      </w:r>
      <w:r w:rsidR="00EE6F70" w:rsidRPr="005C3824">
        <w:rPr>
          <w:rFonts w:asciiTheme="minorHAnsi" w:hAnsiTheme="minorHAnsi"/>
          <w:sz w:val="22"/>
        </w:rPr>
        <w:t>,</w:t>
      </w:r>
    </w:p>
    <w:p w14:paraId="1023EB6B" w14:textId="36DEBDEF" w:rsidR="005F63BF" w:rsidRPr="005C3824" w:rsidRDefault="0047085E"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 xml:space="preserve">possible effects low sun, </w:t>
      </w:r>
      <w:r w:rsidR="006B2444" w:rsidRPr="005C3824">
        <w:rPr>
          <w:rFonts w:asciiTheme="minorHAnsi" w:hAnsiTheme="minorHAnsi"/>
          <w:sz w:val="22"/>
        </w:rPr>
        <w:t>background lighting or glare</w:t>
      </w:r>
      <w:r w:rsidR="00EE6F70" w:rsidRPr="005C3824">
        <w:rPr>
          <w:rFonts w:asciiTheme="minorHAnsi" w:hAnsiTheme="minorHAnsi"/>
          <w:sz w:val="22"/>
        </w:rPr>
        <w:t>,</w:t>
      </w:r>
    </w:p>
    <w:p w14:paraId="38D4426E" w14:textId="77777777" w:rsidR="0047085E" w:rsidRPr="005C3824" w:rsidRDefault="0047085E"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spoil grounds, undersea cables, military exercise areas and Particularly Sensitive Sea Areas,</w:t>
      </w:r>
    </w:p>
    <w:p w14:paraId="155E6A03" w14:textId="760CFC08" w:rsidR="005F63BF"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 xml:space="preserve">historical evidence of natural and/or malicious interference to GNSS signals, </w:t>
      </w:r>
    </w:p>
    <w:p w14:paraId="509204DF" w14:textId="53548D4B"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information in IMO Ships’ Routeing publication and Sailing Directions,</w:t>
      </w:r>
    </w:p>
    <w:p w14:paraId="76CAAAFD" w14:textId="77777777" w:rsidR="00995958"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problems with marine communications have been identified in the past</w:t>
      </w:r>
      <w:r w:rsidR="00995958">
        <w:rPr>
          <w:rFonts w:asciiTheme="minorHAnsi" w:hAnsiTheme="minorHAnsi"/>
          <w:sz w:val="22"/>
        </w:rPr>
        <w:t>,</w:t>
      </w:r>
    </w:p>
    <w:p w14:paraId="1A461ECC" w14:textId="0E5DE06B" w:rsidR="00ED20C4" w:rsidRPr="005C3824" w:rsidRDefault="00995958" w:rsidP="00F45F0C">
      <w:pPr>
        <w:pStyle w:val="ListParagraph"/>
        <w:numPr>
          <w:ilvl w:val="0"/>
          <w:numId w:val="27"/>
        </w:numPr>
        <w:spacing w:after="120"/>
        <w:ind w:left="567" w:hanging="425"/>
        <w:contextualSpacing w:val="0"/>
        <w:jc w:val="both"/>
        <w:rPr>
          <w:rFonts w:asciiTheme="minorHAnsi" w:hAnsiTheme="minorHAnsi"/>
          <w:sz w:val="22"/>
        </w:rPr>
      </w:pPr>
      <w:r w:rsidRPr="005C3824">
        <w:rPr>
          <w:rFonts w:asciiTheme="minorHAnsi" w:hAnsiTheme="minorHAnsi"/>
          <w:sz w:val="22"/>
        </w:rPr>
        <w:t>history of maritime incidents such as collisions and groundings</w:t>
      </w:r>
      <w:r w:rsidR="00EE6F70" w:rsidRPr="005C3824">
        <w:rPr>
          <w:rFonts w:asciiTheme="minorHAnsi" w:hAnsiTheme="minorHAnsi"/>
          <w:sz w:val="22"/>
        </w:rPr>
        <w:t>.</w:t>
      </w:r>
    </w:p>
    <w:p w14:paraId="10A5F2EC" w14:textId="050A0B83" w:rsidR="0047085E" w:rsidRDefault="0047085E" w:rsidP="00F45F0C">
      <w:pPr>
        <w:pStyle w:val="BodyText"/>
      </w:pPr>
      <w:r>
        <w:t xml:space="preserve">When identifying hazards, </w:t>
      </w:r>
      <w:r w:rsidR="008D6BD2">
        <w:t xml:space="preserve">largest scale </w:t>
      </w:r>
      <w:r w:rsidRPr="00B77E4C">
        <w:t>charts covering the zone</w:t>
      </w:r>
      <w:r>
        <w:t xml:space="preserve"> should be used</w:t>
      </w:r>
      <w:r w:rsidR="007D11CA">
        <w:t>, and i</w:t>
      </w:r>
      <w:r>
        <w:t>f available, AIS density plots are very useful for describing actual routes within each zone.</w:t>
      </w:r>
    </w:p>
    <w:p w14:paraId="73D2B384" w14:textId="77777777" w:rsidR="008E7245" w:rsidRDefault="008E7245" w:rsidP="00F45F0C">
      <w:pPr>
        <w:pStyle w:val="BodyText"/>
        <w:rPr>
          <w:rFonts w:asciiTheme="majorHAnsi" w:hAnsiTheme="majorHAnsi"/>
        </w:rPr>
      </w:pPr>
      <w:r w:rsidRPr="00EE6F70">
        <w:rPr>
          <w:rFonts w:asciiTheme="majorHAnsi" w:hAnsiTheme="majorHAnsi"/>
        </w:rPr>
        <w:t xml:space="preserve">Annex </w:t>
      </w:r>
      <w:r>
        <w:rPr>
          <w:rFonts w:asciiTheme="majorHAnsi" w:hAnsiTheme="majorHAnsi"/>
        </w:rPr>
        <w:t>A lists examples of potential hazards inviting the user to determine those that could lead to one or more undesirable incidents</w:t>
      </w:r>
      <w:r w:rsidRPr="00DB5296">
        <w:rPr>
          <w:rFonts w:asciiTheme="majorHAnsi" w:hAnsiTheme="majorHAnsi"/>
        </w:rPr>
        <w:t xml:space="preserve"> </w:t>
      </w:r>
      <w:r>
        <w:rPr>
          <w:rFonts w:asciiTheme="majorHAnsi" w:hAnsiTheme="majorHAnsi"/>
        </w:rPr>
        <w:t xml:space="preserve">within a specific area or zone. An undesirable incident can be caused by one or more hazards in combination. </w:t>
      </w:r>
    </w:p>
    <w:p w14:paraId="76CCBAC7" w14:textId="46297FE6" w:rsidR="00DE6A4E" w:rsidRDefault="00DD1F00" w:rsidP="00A05463">
      <w:pPr>
        <w:pStyle w:val="Heading2"/>
      </w:pPr>
      <w:bookmarkStart w:id="592" w:name="_Toc85708891"/>
      <w:r>
        <w:t>DEVELOP SCENARIOS</w:t>
      </w:r>
      <w:bookmarkEnd w:id="592"/>
    </w:p>
    <w:p w14:paraId="595683CC" w14:textId="77777777" w:rsidR="00F45F0C" w:rsidRPr="00F45F0C" w:rsidRDefault="00F45F0C" w:rsidP="00F45F0C">
      <w:pPr>
        <w:pStyle w:val="Heading2separationline"/>
      </w:pPr>
    </w:p>
    <w:p w14:paraId="2745366A" w14:textId="39754340" w:rsidR="002331D5" w:rsidRDefault="00041300" w:rsidP="00F45F0C">
      <w:pPr>
        <w:pStyle w:val="BodyText"/>
      </w:pPr>
      <w:r>
        <w:t xml:space="preserve">The hazards identified may lead to a number of different undesired incidents or scenarios. Each hazard should be considered carefully, and the possible scenarios </w:t>
      </w:r>
      <w:r w:rsidR="005D1CC4">
        <w:t>it may cause</w:t>
      </w:r>
      <w:r w:rsidR="002331D5">
        <w:t>,</w:t>
      </w:r>
      <w:r w:rsidR="005D1CC4">
        <w:t xml:space="preserve"> should be identified and recorded. This can take the form of a workshop session, </w:t>
      </w:r>
      <w:r w:rsidR="00DC5FA4">
        <w:t>during which</w:t>
      </w:r>
      <w:r w:rsidR="005D1CC4">
        <w:t xml:space="preserve"> each </w:t>
      </w:r>
      <w:r w:rsidR="004137F9">
        <w:t xml:space="preserve">identified scenario and the underlying </w:t>
      </w:r>
      <w:r w:rsidR="00C0344C">
        <w:t>hazard</w:t>
      </w:r>
      <w:r w:rsidR="004137F9">
        <w:t>s</w:t>
      </w:r>
      <w:r w:rsidR="005D1CC4">
        <w:t xml:space="preserve"> </w:t>
      </w:r>
      <w:r w:rsidR="00C0344C">
        <w:t>are</w:t>
      </w:r>
      <w:r w:rsidR="005D1CC4">
        <w:t xml:space="preserve"> discussed thoroughly with stakeholders. </w:t>
      </w:r>
    </w:p>
    <w:p w14:paraId="16F49F7E" w14:textId="25455507" w:rsidR="00041300" w:rsidRDefault="007D11CA" w:rsidP="00F45F0C">
      <w:pPr>
        <w:pStyle w:val="BodyText"/>
      </w:pPr>
      <w:r>
        <w:t>U</w:t>
      </w:r>
      <w:r w:rsidR="00041300">
        <w:t>nwanted incidents o</w:t>
      </w:r>
      <w:r w:rsidR="005D1CC4">
        <w:t xml:space="preserve">r scenarios </w:t>
      </w:r>
      <w:r w:rsidR="00041300">
        <w:t xml:space="preserve">can be categorized </w:t>
      </w:r>
      <w:r w:rsidR="005D1CC4">
        <w:t>as follows</w:t>
      </w:r>
      <w:r w:rsidR="00041300">
        <w:t>:</w:t>
      </w:r>
    </w:p>
    <w:p w14:paraId="56945552" w14:textId="07CDD0D6"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Grounding</w:t>
      </w:r>
      <w:r w:rsidR="004B7492" w:rsidRPr="00F45F0C">
        <w:rPr>
          <w:rFonts w:asciiTheme="minorHAnsi" w:hAnsiTheme="minorHAnsi"/>
          <w:sz w:val="22"/>
        </w:rPr>
        <w:t>,</w:t>
      </w:r>
    </w:p>
    <w:p w14:paraId="139A150A" w14:textId="7DD15AFC"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Collision</w:t>
      </w:r>
      <w:r w:rsidR="004B7492" w:rsidRPr="00F45F0C">
        <w:rPr>
          <w:rFonts w:asciiTheme="minorHAnsi" w:hAnsiTheme="minorHAnsi"/>
          <w:sz w:val="22"/>
        </w:rPr>
        <w:t>,</w:t>
      </w:r>
    </w:p>
    <w:p w14:paraId="1925E9D7" w14:textId="639C6D0E"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 xml:space="preserve">Allision </w:t>
      </w:r>
      <w:r w:rsidR="004B7492" w:rsidRPr="00F45F0C">
        <w:rPr>
          <w:rFonts w:asciiTheme="minorHAnsi" w:hAnsiTheme="minorHAnsi"/>
          <w:sz w:val="22"/>
        </w:rPr>
        <w:t>,</w:t>
      </w:r>
    </w:p>
    <w:p w14:paraId="5E88A256" w14:textId="0310A781"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Foundering</w:t>
      </w:r>
      <w:r w:rsidR="004B7492" w:rsidRPr="00F45F0C">
        <w:rPr>
          <w:rFonts w:asciiTheme="minorHAnsi" w:hAnsiTheme="minorHAnsi"/>
          <w:sz w:val="22"/>
        </w:rPr>
        <w:t>,</w:t>
      </w:r>
      <w:r w:rsidRPr="00F45F0C">
        <w:rPr>
          <w:rFonts w:asciiTheme="minorHAnsi" w:hAnsiTheme="minorHAnsi"/>
          <w:sz w:val="22"/>
        </w:rPr>
        <w:t xml:space="preserve"> </w:t>
      </w:r>
    </w:p>
    <w:p w14:paraId="1399F9F0" w14:textId="30F6A52E" w:rsidR="008D6BD2" w:rsidRPr="00F45F0C" w:rsidRDefault="008D6BD2"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Structural failure</w:t>
      </w:r>
      <w:r w:rsidR="004B7492" w:rsidRPr="00F45F0C">
        <w:rPr>
          <w:rFonts w:asciiTheme="minorHAnsi" w:hAnsiTheme="minorHAnsi"/>
          <w:sz w:val="22"/>
        </w:rPr>
        <w:t>,</w:t>
      </w:r>
    </w:p>
    <w:p w14:paraId="4A99746E" w14:textId="012B9ABA" w:rsidR="003D32C4" w:rsidRPr="00F45F0C" w:rsidRDefault="005D1CC4" w:rsidP="00F45F0C">
      <w:pPr>
        <w:pStyle w:val="ListParagraph"/>
        <w:numPr>
          <w:ilvl w:val="0"/>
          <w:numId w:val="27"/>
        </w:numPr>
        <w:spacing w:after="120"/>
        <w:ind w:left="567" w:hanging="425"/>
        <w:contextualSpacing w:val="0"/>
        <w:jc w:val="both"/>
        <w:rPr>
          <w:rFonts w:asciiTheme="minorHAnsi" w:hAnsiTheme="minorHAnsi"/>
          <w:sz w:val="22"/>
        </w:rPr>
      </w:pPr>
      <w:r w:rsidRPr="00F45F0C">
        <w:rPr>
          <w:rFonts w:asciiTheme="minorHAnsi" w:hAnsiTheme="minorHAnsi"/>
          <w:sz w:val="22"/>
        </w:rPr>
        <w:t>Other</w:t>
      </w:r>
      <w:r w:rsidR="004B7492" w:rsidRPr="00F45F0C">
        <w:rPr>
          <w:rFonts w:asciiTheme="minorHAnsi" w:hAnsiTheme="minorHAnsi"/>
          <w:sz w:val="22"/>
        </w:rPr>
        <w:t>.</w:t>
      </w:r>
    </w:p>
    <w:p w14:paraId="50F4E3E8" w14:textId="54B59C0B" w:rsidR="007D11CA" w:rsidRDefault="00F45F0C" w:rsidP="00F45F0C">
      <w:pPr>
        <w:pStyle w:val="BodyText"/>
      </w:pPr>
      <w:r>
        <w:t>The p</w:t>
      </w:r>
      <w:r w:rsidR="00DC5FA4">
        <w:t>robability</w:t>
      </w:r>
      <w:r w:rsidR="005D1CC4" w:rsidRPr="00B77E4C">
        <w:t xml:space="preserve"> </w:t>
      </w:r>
      <w:r w:rsidR="00DC5FA4">
        <w:t>of</w:t>
      </w:r>
      <w:r w:rsidR="005D1CC4" w:rsidRPr="00B77E4C">
        <w:t xml:space="preserve"> grounding will depend on</w:t>
      </w:r>
      <w:r w:rsidR="00DC5FA4">
        <w:t xml:space="preserve"> many factors such as </w:t>
      </w:r>
      <w:r w:rsidR="005D1CC4" w:rsidRPr="00B77E4C">
        <w:t xml:space="preserve">the </w:t>
      </w:r>
      <w:r w:rsidR="00811EE5">
        <w:t>bathymetry</w:t>
      </w:r>
      <w:r w:rsidR="00DC5FA4">
        <w:t xml:space="preserve">, </w:t>
      </w:r>
      <w:r w:rsidR="00811EE5">
        <w:t>draft</w:t>
      </w:r>
      <w:r w:rsidR="00DC5FA4">
        <w:t xml:space="preserve"> and speed</w:t>
      </w:r>
      <w:r w:rsidR="00811EE5">
        <w:t xml:space="preserve"> of the vessels</w:t>
      </w:r>
      <w:r w:rsidR="00DC5FA4">
        <w:t xml:space="preserve"> and vessel motions in general within </w:t>
      </w:r>
      <w:r w:rsidR="005D1CC4" w:rsidRPr="00B77E4C">
        <w:t xml:space="preserve">the zone. </w:t>
      </w:r>
      <w:r w:rsidR="00DC5FA4">
        <w:t>Consideration should be given to the effect of tidal range, maximum rate and direction of tidal flow in critical areas</w:t>
      </w:r>
      <w:r w:rsidR="00C0344C">
        <w:t xml:space="preserve"> as well as prevailing wind-</w:t>
      </w:r>
      <w:r w:rsidR="00DC5FA4">
        <w:t xml:space="preserve">speed and direction. </w:t>
      </w:r>
    </w:p>
    <w:p w14:paraId="2A417B82" w14:textId="13C077D3" w:rsidR="005F63BF" w:rsidRDefault="00F45F0C" w:rsidP="00F45F0C">
      <w:pPr>
        <w:pStyle w:val="BodyText"/>
        <w:rPr>
          <w:rFonts w:asciiTheme="majorHAnsi" w:hAnsiTheme="majorHAnsi"/>
        </w:rPr>
      </w:pPr>
      <w:r>
        <w:rPr>
          <w:rFonts w:asciiTheme="majorHAnsi" w:hAnsiTheme="majorHAnsi"/>
        </w:rPr>
        <w:t>The p</w:t>
      </w:r>
      <w:r w:rsidR="00C0344C" w:rsidRPr="006A3393">
        <w:rPr>
          <w:rFonts w:asciiTheme="majorHAnsi" w:hAnsiTheme="majorHAnsi"/>
        </w:rPr>
        <w:t xml:space="preserve">robability of </w:t>
      </w:r>
      <w:r w:rsidR="007D11CA" w:rsidRPr="006A3393">
        <w:rPr>
          <w:rFonts w:asciiTheme="majorHAnsi" w:hAnsiTheme="majorHAnsi"/>
        </w:rPr>
        <w:t>collisions depends on</w:t>
      </w:r>
      <w:r w:rsidR="006A3393" w:rsidRPr="004B7492">
        <w:rPr>
          <w:rFonts w:asciiTheme="majorHAnsi" w:hAnsiTheme="majorHAnsi"/>
        </w:rPr>
        <w:t xml:space="preserve"> navigational conditions, waterway configuration, type and volume of traffic</w:t>
      </w:r>
      <w:r w:rsidR="007D11CA" w:rsidRPr="006A3393">
        <w:rPr>
          <w:rFonts w:asciiTheme="majorHAnsi" w:hAnsiTheme="majorHAnsi"/>
        </w:rPr>
        <w:t xml:space="preserve">. The basic types of collisions are: </w:t>
      </w:r>
      <w:r w:rsidR="000D458A" w:rsidRPr="006A3393">
        <w:rPr>
          <w:rFonts w:asciiTheme="majorHAnsi" w:hAnsiTheme="majorHAnsi"/>
        </w:rPr>
        <w:t>h</w:t>
      </w:r>
      <w:r w:rsidR="00811EE5" w:rsidRPr="006A3393">
        <w:rPr>
          <w:rFonts w:asciiTheme="majorHAnsi" w:hAnsiTheme="majorHAnsi"/>
        </w:rPr>
        <w:t>ead-</w:t>
      </w:r>
      <w:r w:rsidR="00811EE5" w:rsidRPr="000D458A">
        <w:rPr>
          <w:rFonts w:asciiTheme="majorHAnsi" w:hAnsiTheme="majorHAnsi"/>
        </w:rPr>
        <w:t>on</w:t>
      </w:r>
      <w:r w:rsidR="000D458A">
        <w:rPr>
          <w:rFonts w:asciiTheme="majorHAnsi" w:hAnsiTheme="majorHAnsi"/>
        </w:rPr>
        <w:t>, overtaking, bend, c</w:t>
      </w:r>
      <w:r w:rsidR="00D776AF" w:rsidRPr="000D458A">
        <w:rPr>
          <w:rFonts w:asciiTheme="majorHAnsi" w:hAnsiTheme="majorHAnsi"/>
        </w:rPr>
        <w:t>rossing</w:t>
      </w:r>
      <w:r w:rsidR="000D458A">
        <w:rPr>
          <w:rFonts w:asciiTheme="majorHAnsi" w:hAnsiTheme="majorHAnsi"/>
        </w:rPr>
        <w:t xml:space="preserve"> and merging collisions. A</w:t>
      </w:r>
      <w:r w:rsidR="00D776AF">
        <w:rPr>
          <w:rFonts w:asciiTheme="majorHAnsi" w:hAnsiTheme="majorHAnsi"/>
        </w:rPr>
        <w:t xml:space="preserve">n analysis of </w:t>
      </w:r>
      <w:r w:rsidR="00D776AF">
        <w:rPr>
          <w:rFonts w:asciiTheme="majorHAnsi" w:hAnsiTheme="majorHAnsi"/>
        </w:rPr>
        <w:lastRenderedPageBreak/>
        <w:t xml:space="preserve">the routes and their geometry, combined with the volume </w:t>
      </w:r>
      <w:r w:rsidR="005F63BF">
        <w:rPr>
          <w:rFonts w:asciiTheme="majorHAnsi" w:hAnsiTheme="majorHAnsi"/>
        </w:rPr>
        <w:t>and mix of</w:t>
      </w:r>
      <w:r w:rsidR="00DC5FA4">
        <w:rPr>
          <w:rFonts w:asciiTheme="majorHAnsi" w:hAnsiTheme="majorHAnsi"/>
        </w:rPr>
        <w:t xml:space="preserve"> traffic can </w:t>
      </w:r>
      <w:r w:rsidR="009D416A">
        <w:rPr>
          <w:rFonts w:asciiTheme="majorHAnsi" w:hAnsiTheme="majorHAnsi"/>
        </w:rPr>
        <w:t>reveal probable collision</w:t>
      </w:r>
      <w:r w:rsidR="000D458A">
        <w:rPr>
          <w:rFonts w:asciiTheme="majorHAnsi" w:hAnsiTheme="majorHAnsi"/>
        </w:rPr>
        <w:t xml:space="preserve"> scenarios </w:t>
      </w:r>
      <w:r w:rsidR="005F63BF">
        <w:rPr>
          <w:rFonts w:asciiTheme="majorHAnsi" w:hAnsiTheme="majorHAnsi"/>
        </w:rPr>
        <w:t>in each zone.</w:t>
      </w:r>
    </w:p>
    <w:p w14:paraId="56D5C30F" w14:textId="363CFD3A" w:rsidR="000D458A" w:rsidRDefault="005F63BF" w:rsidP="00F45F0C">
      <w:pPr>
        <w:pStyle w:val="BodyText"/>
        <w:rPr>
          <w:rFonts w:asciiTheme="majorHAnsi" w:hAnsiTheme="majorHAnsi"/>
        </w:rPr>
      </w:pPr>
      <w:r>
        <w:rPr>
          <w:rFonts w:asciiTheme="majorHAnsi" w:hAnsiTheme="majorHAnsi"/>
        </w:rPr>
        <w:t xml:space="preserve">The possibility of a vessel striking a </w:t>
      </w:r>
      <w:r w:rsidRPr="005F63BF">
        <w:rPr>
          <w:rFonts w:asciiTheme="majorHAnsi" w:hAnsiTheme="majorHAnsi"/>
        </w:rPr>
        <w:t>fixed man-made object such as a</w:t>
      </w:r>
      <w:r>
        <w:rPr>
          <w:rFonts w:asciiTheme="majorHAnsi" w:hAnsiTheme="majorHAnsi"/>
        </w:rPr>
        <w:t xml:space="preserve">n offshore platform </w:t>
      </w:r>
      <w:r w:rsidR="000D458A">
        <w:rPr>
          <w:rFonts w:asciiTheme="majorHAnsi" w:hAnsiTheme="majorHAnsi"/>
        </w:rPr>
        <w:t xml:space="preserve">(allision) depends on the </w:t>
      </w:r>
      <w:r w:rsidR="009D416A">
        <w:rPr>
          <w:rFonts w:asciiTheme="majorHAnsi" w:hAnsiTheme="majorHAnsi"/>
        </w:rPr>
        <w:t xml:space="preserve">existence </w:t>
      </w:r>
      <w:r w:rsidR="000D458A">
        <w:rPr>
          <w:rFonts w:asciiTheme="majorHAnsi" w:hAnsiTheme="majorHAnsi"/>
        </w:rPr>
        <w:t xml:space="preserve">of such structures along the routes </w:t>
      </w:r>
      <w:r w:rsidR="009D416A">
        <w:rPr>
          <w:rFonts w:asciiTheme="majorHAnsi" w:hAnsiTheme="majorHAnsi"/>
        </w:rPr>
        <w:t xml:space="preserve">and </w:t>
      </w:r>
      <w:r w:rsidR="000D458A">
        <w:rPr>
          <w:rFonts w:asciiTheme="majorHAnsi" w:hAnsiTheme="majorHAnsi"/>
        </w:rPr>
        <w:t>density of traffic.</w:t>
      </w:r>
    </w:p>
    <w:p w14:paraId="2B343774" w14:textId="00DB80DB" w:rsidR="000D458A" w:rsidRDefault="000D458A" w:rsidP="00F45F0C">
      <w:pPr>
        <w:pStyle w:val="BodyText"/>
        <w:rPr>
          <w:rFonts w:asciiTheme="majorHAnsi" w:hAnsiTheme="majorHAnsi"/>
        </w:rPr>
      </w:pPr>
      <w:r w:rsidRPr="006434CE">
        <w:rPr>
          <w:rFonts w:asciiTheme="majorHAnsi" w:hAnsiTheme="majorHAnsi"/>
        </w:rPr>
        <w:t>Foundering</w:t>
      </w:r>
      <w:r w:rsidR="009D416A" w:rsidRPr="006434CE">
        <w:rPr>
          <w:rFonts w:asciiTheme="majorHAnsi" w:hAnsiTheme="majorHAnsi"/>
        </w:rPr>
        <w:t xml:space="preserve"> </w:t>
      </w:r>
      <w:r w:rsidR="00995958" w:rsidRPr="006434CE">
        <w:rPr>
          <w:rFonts w:asciiTheme="majorHAnsi" w:hAnsiTheme="majorHAnsi"/>
        </w:rPr>
        <w:t>may be</w:t>
      </w:r>
      <w:r w:rsidR="009D416A" w:rsidRPr="006434CE">
        <w:rPr>
          <w:rFonts w:asciiTheme="majorHAnsi" w:hAnsiTheme="majorHAnsi"/>
        </w:rPr>
        <w:t xml:space="preserve"> related to ship quality</w:t>
      </w:r>
      <w:r w:rsidR="004B7492">
        <w:rPr>
          <w:rFonts w:asciiTheme="majorHAnsi" w:hAnsiTheme="majorHAnsi"/>
        </w:rPr>
        <w:t xml:space="preserve"> </w:t>
      </w:r>
      <w:r w:rsidR="009D416A" w:rsidRPr="006434CE">
        <w:rPr>
          <w:rFonts w:asciiTheme="majorHAnsi" w:hAnsiTheme="majorHAnsi"/>
        </w:rPr>
        <w:t>together with the experience of the crew operating the vessel.</w:t>
      </w:r>
    </w:p>
    <w:p w14:paraId="3473FDC6" w14:textId="5008CA7B" w:rsidR="00C31623" w:rsidRPr="00C31623" w:rsidRDefault="00DC5FA4" w:rsidP="00F45F0C">
      <w:pPr>
        <w:pStyle w:val="BodyText"/>
        <w:rPr>
          <w:rFonts w:asciiTheme="majorHAnsi" w:hAnsiTheme="majorHAnsi"/>
        </w:rPr>
      </w:pPr>
      <w:r w:rsidRPr="00DC5FA4">
        <w:rPr>
          <w:rFonts w:asciiTheme="majorHAnsi" w:hAnsiTheme="majorHAnsi"/>
        </w:rPr>
        <w:t>Structural failure</w:t>
      </w:r>
      <w:r w:rsidR="00C31623">
        <w:rPr>
          <w:rFonts w:asciiTheme="majorHAnsi" w:hAnsiTheme="majorHAnsi"/>
        </w:rPr>
        <w:t xml:space="preserve"> could be a failure of the vessel itself or a feature external to the vessel. This can be caused by extreme environmental conditions, poor maintenance or even malicious interference. </w:t>
      </w:r>
    </w:p>
    <w:p w14:paraId="76C18ACC" w14:textId="7DFB0CF7" w:rsidR="00DC5FA4" w:rsidRDefault="00431B16" w:rsidP="00F45F0C">
      <w:pPr>
        <w:pStyle w:val="BodyText"/>
      </w:pPr>
      <w:r>
        <w:t xml:space="preserve">Human involvement </w:t>
      </w:r>
      <w:r w:rsidR="00DC5FA4">
        <w:t xml:space="preserve">is </w:t>
      </w:r>
      <w:r>
        <w:t xml:space="preserve">a significant </w:t>
      </w:r>
      <w:r w:rsidR="00C31623">
        <w:t xml:space="preserve">factor, </w:t>
      </w:r>
      <w:r>
        <w:t>since</w:t>
      </w:r>
      <w:r w:rsidR="00C31623">
        <w:t xml:space="preserve"> the root cause of </w:t>
      </w:r>
      <w:r>
        <w:t xml:space="preserve">many </w:t>
      </w:r>
      <w:r w:rsidR="00C31623">
        <w:t>unwanted scenarios</w:t>
      </w:r>
      <w:r>
        <w:t xml:space="preserve"> can be related to human error</w:t>
      </w:r>
      <w:r w:rsidR="00DC5FA4">
        <w:t>.</w:t>
      </w:r>
      <w:r w:rsidR="00C31623">
        <w:t xml:space="preserve"> </w:t>
      </w:r>
      <w:r>
        <w:t>As such human factors must form an important consideration in the overall risk assessment.</w:t>
      </w:r>
    </w:p>
    <w:p w14:paraId="114E12EE" w14:textId="7307C8DF" w:rsidR="008E7245" w:rsidRDefault="008E7245" w:rsidP="00F45F0C">
      <w:pPr>
        <w:pStyle w:val="BodyText"/>
        <w:rPr>
          <w:rFonts w:asciiTheme="majorHAnsi" w:hAnsiTheme="majorHAnsi"/>
        </w:rPr>
      </w:pPr>
      <w:r w:rsidRPr="00EE6F70">
        <w:rPr>
          <w:rFonts w:asciiTheme="majorHAnsi" w:hAnsiTheme="majorHAnsi"/>
        </w:rPr>
        <w:t>Annex B</w:t>
      </w:r>
      <w:r>
        <w:rPr>
          <w:rFonts w:asciiTheme="majorHAnsi" w:hAnsiTheme="majorHAnsi"/>
        </w:rPr>
        <w:t xml:space="preserve"> lists examples of possible unde</w:t>
      </w:r>
      <w:r w:rsidR="00F45F0C">
        <w:rPr>
          <w:rFonts w:asciiTheme="majorHAnsi" w:hAnsiTheme="majorHAnsi"/>
        </w:rPr>
        <w:t>sirable incidents or scenarios.</w:t>
      </w:r>
    </w:p>
    <w:p w14:paraId="0326B385" w14:textId="12C55B88" w:rsidR="00B5157A" w:rsidRDefault="00DD1F00" w:rsidP="00A05463">
      <w:pPr>
        <w:pStyle w:val="Heading2"/>
      </w:pPr>
      <w:bookmarkStart w:id="593" w:name="_Toc85708892"/>
      <w:r>
        <w:t>PROBABILITY AND IMPACT</w:t>
      </w:r>
      <w:ins w:id="594" w:author="Jakob Bang" w:date="2019-04-03T11:16:00Z">
        <w:r w:rsidR="003372F7">
          <w:t xml:space="preserve"> (ConseQuences)</w:t>
        </w:r>
      </w:ins>
      <w:bookmarkEnd w:id="593"/>
    </w:p>
    <w:p w14:paraId="66891881" w14:textId="77777777" w:rsidR="00F45F0C" w:rsidRPr="00F45F0C" w:rsidRDefault="00F45F0C" w:rsidP="00F45F0C">
      <w:pPr>
        <w:pStyle w:val="Heading2separationline"/>
      </w:pPr>
    </w:p>
    <w:p w14:paraId="5E8AF863" w14:textId="195B36C1" w:rsidR="009963C7" w:rsidRDefault="00E37F4C" w:rsidP="00F45F0C">
      <w:pPr>
        <w:pStyle w:val="BodyText"/>
      </w:pPr>
      <w:r>
        <w:t>SIRA</w:t>
      </w:r>
      <w:r w:rsidR="00750574" w:rsidRPr="00C55CFD">
        <w:t xml:space="preserve"> </w:t>
      </w:r>
      <w:r w:rsidR="007B38BE">
        <w:t>specifies</w:t>
      </w:r>
      <w:r w:rsidR="00750574" w:rsidRPr="00C55CFD">
        <w:t xml:space="preserve"> </w:t>
      </w:r>
      <w:r w:rsidR="003D32C4">
        <w:t>five</w:t>
      </w:r>
      <w:r w:rsidR="00750574" w:rsidRPr="00C55CFD">
        <w:t xml:space="preserve"> levels of probability and </w:t>
      </w:r>
      <w:r w:rsidR="003D32C4">
        <w:t xml:space="preserve">five </w:t>
      </w:r>
      <w:r w:rsidR="00750574" w:rsidRPr="00C55CFD">
        <w:t xml:space="preserve">levels of the </w:t>
      </w:r>
      <w:r w:rsidR="00A05634" w:rsidRPr="00C55CFD">
        <w:t xml:space="preserve">impact </w:t>
      </w:r>
      <w:r w:rsidR="00A05634">
        <w:t>that</w:t>
      </w:r>
      <w:r w:rsidR="00750574" w:rsidRPr="00C55CFD">
        <w:t xml:space="preserve"> each type of </w:t>
      </w:r>
      <w:r w:rsidR="003D32C4">
        <w:t xml:space="preserve">undesired incident or scenario </w:t>
      </w:r>
      <w:r w:rsidR="00750574" w:rsidRPr="00C55CFD">
        <w:t xml:space="preserve">would </w:t>
      </w:r>
      <w:r w:rsidR="00DE4AEA">
        <w:t>create</w:t>
      </w:r>
      <w:r w:rsidR="00750574" w:rsidRPr="00C55CFD">
        <w:t xml:space="preserve">. Each is allocated a </w:t>
      </w:r>
      <w:r w:rsidR="009963C7">
        <w:t>score</w:t>
      </w:r>
      <w:r w:rsidR="00750574" w:rsidRPr="00C55CFD">
        <w:t xml:space="preserve"> from which a risk </w:t>
      </w:r>
      <w:r w:rsidR="00C0344C">
        <w:t>value</w:t>
      </w:r>
      <w:r w:rsidR="00750574" w:rsidRPr="00C55CFD">
        <w:t xml:space="preserve"> </w:t>
      </w:r>
      <w:r w:rsidR="00A05634">
        <w:t>is</w:t>
      </w:r>
      <w:r w:rsidR="00750574" w:rsidRPr="00C55CFD">
        <w:t xml:space="preserve"> calculated from the product of probability and impact</w:t>
      </w:r>
      <w:r w:rsidR="00091BF3">
        <w:t>. P</w:t>
      </w:r>
      <w:r w:rsidR="009963C7" w:rsidRPr="009963C7">
        <w:t xml:space="preserve">robability </w:t>
      </w:r>
      <w:r w:rsidR="00C0344C">
        <w:t xml:space="preserve">and impact </w:t>
      </w:r>
      <w:r w:rsidR="009963C7" w:rsidRPr="009963C7">
        <w:t>scores</w:t>
      </w:r>
      <w:r w:rsidR="009963C7">
        <w:t xml:space="preserve"> </w:t>
      </w:r>
      <w:r w:rsidR="003D32C4">
        <w:t xml:space="preserve">can </w:t>
      </w:r>
      <w:r w:rsidR="00916D20">
        <w:t xml:space="preserve">be </w:t>
      </w:r>
      <w:r w:rsidR="00C0344C">
        <w:t>assessed against the criteria</w:t>
      </w:r>
      <w:r w:rsidR="009963C7">
        <w:t xml:space="preserve"> i</w:t>
      </w:r>
      <w:r w:rsidR="00C0344C">
        <w:t>n the tables below:</w:t>
      </w:r>
    </w:p>
    <w:tbl>
      <w:tblPr>
        <w:tblStyle w:val="TableGrid"/>
        <w:tblW w:w="10253" w:type="dxa"/>
        <w:jc w:val="center"/>
        <w:tblLook w:val="04A0" w:firstRow="1" w:lastRow="0" w:firstColumn="1" w:lastColumn="0" w:noHBand="0" w:noVBand="1"/>
      </w:tblPr>
      <w:tblGrid>
        <w:gridCol w:w="1737"/>
        <w:gridCol w:w="720"/>
        <w:gridCol w:w="7796"/>
      </w:tblGrid>
      <w:tr w:rsidR="00091BF3" w:rsidRPr="00AD7D85" w14:paraId="63C8841C" w14:textId="77777777" w:rsidTr="00F45F0C">
        <w:trPr>
          <w:trHeight w:val="369"/>
          <w:jc w:val="center"/>
        </w:trPr>
        <w:tc>
          <w:tcPr>
            <w:tcW w:w="1737" w:type="dxa"/>
            <w:shd w:val="clear" w:color="auto" w:fill="49EDFF" w:themeFill="accent4" w:themeFillTint="99"/>
            <w:vAlign w:val="center"/>
          </w:tcPr>
          <w:p w14:paraId="37A34318" w14:textId="77777777" w:rsidR="00091BF3" w:rsidRPr="00F45F0C" w:rsidRDefault="00091BF3" w:rsidP="00F45F0C">
            <w:pPr>
              <w:jc w:val="center"/>
              <w:rPr>
                <w:b/>
                <w:sz w:val="20"/>
                <w:szCs w:val="20"/>
              </w:rPr>
            </w:pPr>
            <w:r w:rsidRPr="00F45F0C">
              <w:rPr>
                <w:b/>
                <w:sz w:val="20"/>
                <w:szCs w:val="20"/>
              </w:rPr>
              <w:t>Classification</w:t>
            </w:r>
          </w:p>
        </w:tc>
        <w:tc>
          <w:tcPr>
            <w:tcW w:w="720" w:type="dxa"/>
            <w:shd w:val="clear" w:color="auto" w:fill="49EDFF" w:themeFill="accent4" w:themeFillTint="99"/>
            <w:vAlign w:val="center"/>
          </w:tcPr>
          <w:p w14:paraId="0D51B9D4" w14:textId="77777777" w:rsidR="00091BF3" w:rsidRPr="00F45F0C" w:rsidRDefault="00091BF3" w:rsidP="00091BF3">
            <w:pPr>
              <w:jc w:val="center"/>
              <w:rPr>
                <w:b/>
                <w:sz w:val="20"/>
                <w:szCs w:val="20"/>
              </w:rPr>
            </w:pPr>
            <w:r w:rsidRPr="00F45F0C">
              <w:rPr>
                <w:b/>
                <w:sz w:val="20"/>
                <w:szCs w:val="20"/>
              </w:rPr>
              <w:t>Score</w:t>
            </w:r>
          </w:p>
        </w:tc>
        <w:tc>
          <w:tcPr>
            <w:tcW w:w="7796" w:type="dxa"/>
            <w:shd w:val="clear" w:color="auto" w:fill="49EDFF" w:themeFill="accent4" w:themeFillTint="99"/>
            <w:vAlign w:val="center"/>
          </w:tcPr>
          <w:p w14:paraId="13529FC8" w14:textId="77777777" w:rsidR="00091BF3" w:rsidRPr="00F45F0C" w:rsidRDefault="00091BF3" w:rsidP="00091BF3">
            <w:pPr>
              <w:rPr>
                <w:b/>
                <w:sz w:val="20"/>
                <w:szCs w:val="20"/>
              </w:rPr>
            </w:pPr>
            <w:r w:rsidRPr="00F45F0C">
              <w:rPr>
                <w:b/>
                <w:sz w:val="20"/>
                <w:szCs w:val="20"/>
              </w:rPr>
              <w:t>Probability</w:t>
            </w:r>
          </w:p>
        </w:tc>
      </w:tr>
      <w:tr w:rsidR="00091BF3" w14:paraId="20D946C7" w14:textId="77777777" w:rsidTr="00F45F0C">
        <w:trPr>
          <w:jc w:val="center"/>
        </w:trPr>
        <w:tc>
          <w:tcPr>
            <w:tcW w:w="1737" w:type="dxa"/>
            <w:vAlign w:val="center"/>
          </w:tcPr>
          <w:p w14:paraId="1E8118D1" w14:textId="77777777" w:rsidR="00091BF3" w:rsidRPr="00F45F0C" w:rsidRDefault="00091BF3" w:rsidP="00F45F0C">
            <w:pPr>
              <w:jc w:val="center"/>
              <w:rPr>
                <w:sz w:val="20"/>
                <w:szCs w:val="20"/>
              </w:rPr>
            </w:pPr>
            <w:r w:rsidRPr="00F45F0C">
              <w:rPr>
                <w:sz w:val="20"/>
                <w:szCs w:val="20"/>
              </w:rPr>
              <w:t>Very rare</w:t>
            </w:r>
          </w:p>
        </w:tc>
        <w:tc>
          <w:tcPr>
            <w:tcW w:w="720" w:type="dxa"/>
            <w:vAlign w:val="center"/>
          </w:tcPr>
          <w:p w14:paraId="59A1B9F4" w14:textId="77777777" w:rsidR="00091BF3" w:rsidRPr="00F45F0C" w:rsidRDefault="00091BF3" w:rsidP="00091BF3">
            <w:pPr>
              <w:jc w:val="center"/>
              <w:rPr>
                <w:sz w:val="20"/>
                <w:szCs w:val="20"/>
              </w:rPr>
            </w:pPr>
            <w:r w:rsidRPr="00F45F0C">
              <w:rPr>
                <w:sz w:val="20"/>
                <w:szCs w:val="20"/>
              </w:rPr>
              <w:t>1</w:t>
            </w:r>
          </w:p>
        </w:tc>
        <w:tc>
          <w:tcPr>
            <w:tcW w:w="7796" w:type="dxa"/>
            <w:vAlign w:val="center"/>
          </w:tcPr>
          <w:p w14:paraId="2C67B00A" w14:textId="77777777" w:rsidR="00091BF3" w:rsidRPr="00F45F0C" w:rsidRDefault="00091BF3" w:rsidP="00091BF3">
            <w:pPr>
              <w:jc w:val="both"/>
              <w:rPr>
                <w:sz w:val="20"/>
                <w:szCs w:val="20"/>
              </w:rPr>
            </w:pPr>
            <w:r w:rsidRPr="00F45F0C">
              <w:rPr>
                <w:sz w:val="20"/>
                <w:szCs w:val="20"/>
              </w:rPr>
              <w:t>Very rare or unlikely, will occur only in exceptional circumstances and not more than once every 20 years.</w:t>
            </w:r>
          </w:p>
        </w:tc>
      </w:tr>
      <w:tr w:rsidR="00091BF3" w14:paraId="334AB033" w14:textId="77777777" w:rsidTr="00F45F0C">
        <w:trPr>
          <w:jc w:val="center"/>
        </w:trPr>
        <w:tc>
          <w:tcPr>
            <w:tcW w:w="1737" w:type="dxa"/>
            <w:vAlign w:val="center"/>
          </w:tcPr>
          <w:p w14:paraId="4A7CFD49" w14:textId="77777777" w:rsidR="00091BF3" w:rsidRPr="00F45F0C" w:rsidRDefault="00091BF3" w:rsidP="00F45F0C">
            <w:pPr>
              <w:jc w:val="center"/>
              <w:rPr>
                <w:sz w:val="20"/>
                <w:szCs w:val="20"/>
              </w:rPr>
            </w:pPr>
            <w:r w:rsidRPr="00F45F0C">
              <w:rPr>
                <w:sz w:val="20"/>
                <w:szCs w:val="20"/>
              </w:rPr>
              <w:t>Rare</w:t>
            </w:r>
          </w:p>
        </w:tc>
        <w:tc>
          <w:tcPr>
            <w:tcW w:w="720" w:type="dxa"/>
            <w:vAlign w:val="center"/>
          </w:tcPr>
          <w:p w14:paraId="380DADD1" w14:textId="77777777" w:rsidR="00091BF3" w:rsidRPr="00F45F0C" w:rsidRDefault="00091BF3" w:rsidP="00091BF3">
            <w:pPr>
              <w:jc w:val="center"/>
              <w:rPr>
                <w:sz w:val="20"/>
                <w:szCs w:val="20"/>
              </w:rPr>
            </w:pPr>
            <w:r w:rsidRPr="00F45F0C">
              <w:rPr>
                <w:sz w:val="20"/>
                <w:szCs w:val="20"/>
              </w:rPr>
              <w:t>2</w:t>
            </w:r>
          </w:p>
        </w:tc>
        <w:tc>
          <w:tcPr>
            <w:tcW w:w="7796" w:type="dxa"/>
            <w:vAlign w:val="center"/>
          </w:tcPr>
          <w:p w14:paraId="7FD1EBA9" w14:textId="77777777" w:rsidR="00091BF3" w:rsidRPr="00F45F0C" w:rsidRDefault="00091BF3" w:rsidP="00091BF3">
            <w:pPr>
              <w:rPr>
                <w:sz w:val="20"/>
                <w:szCs w:val="20"/>
              </w:rPr>
            </w:pPr>
            <w:r w:rsidRPr="00F45F0C">
              <w:rPr>
                <w:sz w:val="20"/>
                <w:szCs w:val="20"/>
              </w:rPr>
              <w:t>Rare, may occur every 2-20 years.</w:t>
            </w:r>
          </w:p>
        </w:tc>
      </w:tr>
      <w:tr w:rsidR="00091BF3" w14:paraId="34FD1101" w14:textId="77777777" w:rsidTr="00F45F0C">
        <w:trPr>
          <w:jc w:val="center"/>
        </w:trPr>
        <w:tc>
          <w:tcPr>
            <w:tcW w:w="1737" w:type="dxa"/>
            <w:vAlign w:val="center"/>
          </w:tcPr>
          <w:p w14:paraId="53566D77" w14:textId="77777777" w:rsidR="00091BF3" w:rsidRPr="00F45F0C" w:rsidRDefault="00091BF3" w:rsidP="00F45F0C">
            <w:pPr>
              <w:jc w:val="center"/>
              <w:rPr>
                <w:sz w:val="20"/>
                <w:szCs w:val="20"/>
              </w:rPr>
            </w:pPr>
            <w:r w:rsidRPr="00F45F0C">
              <w:rPr>
                <w:sz w:val="20"/>
                <w:szCs w:val="20"/>
              </w:rPr>
              <w:t>Occasional</w:t>
            </w:r>
          </w:p>
        </w:tc>
        <w:tc>
          <w:tcPr>
            <w:tcW w:w="720" w:type="dxa"/>
            <w:vAlign w:val="center"/>
          </w:tcPr>
          <w:p w14:paraId="35B25F60" w14:textId="77777777" w:rsidR="00091BF3" w:rsidRPr="00F45F0C" w:rsidRDefault="00091BF3" w:rsidP="00091BF3">
            <w:pPr>
              <w:jc w:val="center"/>
              <w:rPr>
                <w:sz w:val="20"/>
                <w:szCs w:val="20"/>
              </w:rPr>
            </w:pPr>
            <w:r w:rsidRPr="00F45F0C">
              <w:rPr>
                <w:sz w:val="20"/>
                <w:szCs w:val="20"/>
              </w:rPr>
              <w:t>3</w:t>
            </w:r>
          </w:p>
        </w:tc>
        <w:tc>
          <w:tcPr>
            <w:tcW w:w="7796" w:type="dxa"/>
            <w:vAlign w:val="center"/>
          </w:tcPr>
          <w:p w14:paraId="1701A3FE" w14:textId="77777777" w:rsidR="00091BF3" w:rsidRPr="00F45F0C" w:rsidRDefault="00091BF3" w:rsidP="00091BF3">
            <w:pPr>
              <w:rPr>
                <w:sz w:val="20"/>
                <w:szCs w:val="20"/>
              </w:rPr>
            </w:pPr>
            <w:r w:rsidRPr="00F45F0C">
              <w:rPr>
                <w:sz w:val="20"/>
                <w:szCs w:val="20"/>
              </w:rPr>
              <w:t>Occasional, may occur every 2 months to 2 years.</w:t>
            </w:r>
          </w:p>
        </w:tc>
      </w:tr>
      <w:tr w:rsidR="00091BF3" w14:paraId="145FE1DC" w14:textId="77777777" w:rsidTr="00F45F0C">
        <w:trPr>
          <w:jc w:val="center"/>
        </w:trPr>
        <w:tc>
          <w:tcPr>
            <w:tcW w:w="1737" w:type="dxa"/>
            <w:vAlign w:val="center"/>
          </w:tcPr>
          <w:p w14:paraId="6B822302" w14:textId="77777777" w:rsidR="00091BF3" w:rsidRPr="00F45F0C" w:rsidRDefault="00091BF3" w:rsidP="00F45F0C">
            <w:pPr>
              <w:jc w:val="center"/>
              <w:rPr>
                <w:sz w:val="20"/>
                <w:szCs w:val="20"/>
              </w:rPr>
            </w:pPr>
            <w:r w:rsidRPr="00F45F0C">
              <w:rPr>
                <w:sz w:val="20"/>
                <w:szCs w:val="20"/>
              </w:rPr>
              <w:t>Frequent</w:t>
            </w:r>
          </w:p>
        </w:tc>
        <w:tc>
          <w:tcPr>
            <w:tcW w:w="720" w:type="dxa"/>
            <w:vAlign w:val="center"/>
          </w:tcPr>
          <w:p w14:paraId="7A860726" w14:textId="77777777" w:rsidR="00091BF3" w:rsidRPr="00F45F0C" w:rsidRDefault="00091BF3" w:rsidP="00091BF3">
            <w:pPr>
              <w:jc w:val="center"/>
              <w:rPr>
                <w:sz w:val="20"/>
                <w:szCs w:val="20"/>
              </w:rPr>
            </w:pPr>
            <w:r w:rsidRPr="00F45F0C">
              <w:rPr>
                <w:sz w:val="20"/>
                <w:szCs w:val="20"/>
              </w:rPr>
              <w:t>4</w:t>
            </w:r>
          </w:p>
        </w:tc>
        <w:tc>
          <w:tcPr>
            <w:tcW w:w="7796" w:type="dxa"/>
            <w:vAlign w:val="center"/>
          </w:tcPr>
          <w:p w14:paraId="02CD2DBA" w14:textId="77777777" w:rsidR="00091BF3" w:rsidRPr="00F45F0C" w:rsidRDefault="00091BF3" w:rsidP="00091BF3">
            <w:pPr>
              <w:rPr>
                <w:sz w:val="20"/>
                <w:szCs w:val="20"/>
              </w:rPr>
            </w:pPr>
            <w:r w:rsidRPr="00F45F0C">
              <w:rPr>
                <w:sz w:val="20"/>
                <w:szCs w:val="20"/>
              </w:rPr>
              <w:t>Frequent, may occur once weekly to every 2 months.</w:t>
            </w:r>
          </w:p>
        </w:tc>
      </w:tr>
      <w:tr w:rsidR="00091BF3" w14:paraId="3B1B6ABF" w14:textId="77777777" w:rsidTr="00F45F0C">
        <w:trPr>
          <w:jc w:val="center"/>
        </w:trPr>
        <w:tc>
          <w:tcPr>
            <w:tcW w:w="1737" w:type="dxa"/>
            <w:vAlign w:val="center"/>
          </w:tcPr>
          <w:p w14:paraId="3D686B9F" w14:textId="77777777" w:rsidR="00091BF3" w:rsidRPr="00F45F0C" w:rsidRDefault="00091BF3" w:rsidP="00F45F0C">
            <w:pPr>
              <w:jc w:val="center"/>
              <w:rPr>
                <w:sz w:val="20"/>
                <w:szCs w:val="20"/>
              </w:rPr>
            </w:pPr>
            <w:r w:rsidRPr="00F45F0C">
              <w:rPr>
                <w:sz w:val="20"/>
                <w:szCs w:val="20"/>
              </w:rPr>
              <w:t>Very frequent</w:t>
            </w:r>
          </w:p>
        </w:tc>
        <w:tc>
          <w:tcPr>
            <w:tcW w:w="720" w:type="dxa"/>
            <w:vAlign w:val="center"/>
          </w:tcPr>
          <w:p w14:paraId="69F5942B" w14:textId="77777777" w:rsidR="00091BF3" w:rsidRPr="00F45F0C" w:rsidRDefault="00091BF3" w:rsidP="00091BF3">
            <w:pPr>
              <w:jc w:val="center"/>
              <w:rPr>
                <w:sz w:val="20"/>
                <w:szCs w:val="20"/>
              </w:rPr>
            </w:pPr>
            <w:r w:rsidRPr="00F45F0C">
              <w:rPr>
                <w:sz w:val="20"/>
                <w:szCs w:val="20"/>
              </w:rPr>
              <w:t>5</w:t>
            </w:r>
          </w:p>
        </w:tc>
        <w:tc>
          <w:tcPr>
            <w:tcW w:w="7796" w:type="dxa"/>
            <w:vAlign w:val="center"/>
          </w:tcPr>
          <w:p w14:paraId="0D42148F" w14:textId="77777777" w:rsidR="00091BF3" w:rsidRPr="00F45F0C" w:rsidRDefault="00091BF3" w:rsidP="00091BF3">
            <w:pPr>
              <w:rPr>
                <w:sz w:val="20"/>
                <w:szCs w:val="20"/>
              </w:rPr>
            </w:pPr>
            <w:r w:rsidRPr="00F45F0C">
              <w:rPr>
                <w:sz w:val="20"/>
                <w:szCs w:val="20"/>
              </w:rPr>
              <w:t>Very frequent, may occur at least once every week.</w:t>
            </w:r>
          </w:p>
        </w:tc>
      </w:tr>
    </w:tbl>
    <w:p w14:paraId="64309903" w14:textId="69DD6FA9" w:rsidR="007F12E2" w:rsidRPr="00C0344C" w:rsidRDefault="00856418" w:rsidP="00C0344C">
      <w:pPr>
        <w:pStyle w:val="Tablecaption"/>
        <w:jc w:val="center"/>
      </w:pPr>
      <w:bookmarkStart w:id="595" w:name="_Toc499908266"/>
      <w:r>
        <w:t>Descriptions of Probability</w:t>
      </w:r>
      <w:bookmarkEnd w:id="595"/>
    </w:p>
    <w:tbl>
      <w:tblPr>
        <w:tblStyle w:val="TableGrid"/>
        <w:tblW w:w="0" w:type="auto"/>
        <w:tblLook w:val="04A0" w:firstRow="1" w:lastRow="0" w:firstColumn="1" w:lastColumn="0" w:noHBand="0" w:noVBand="1"/>
      </w:tblPr>
      <w:tblGrid>
        <w:gridCol w:w="1374"/>
        <w:gridCol w:w="710"/>
        <w:gridCol w:w="2320"/>
        <w:gridCol w:w="1945"/>
        <w:gridCol w:w="1940"/>
        <w:gridCol w:w="1906"/>
      </w:tblGrid>
      <w:tr w:rsidR="00091BF3" w:rsidRPr="00F45F0C" w14:paraId="7C768CB6" w14:textId="77777777" w:rsidTr="00F45F0C">
        <w:trPr>
          <w:tblHeader/>
        </w:trPr>
        <w:tc>
          <w:tcPr>
            <w:tcW w:w="1384" w:type="dxa"/>
            <w:shd w:val="clear" w:color="auto" w:fill="FADBD1" w:themeFill="background2" w:themeFillTint="33"/>
          </w:tcPr>
          <w:p w14:paraId="47E77449" w14:textId="77777777" w:rsidR="00091BF3" w:rsidRPr="00F45F0C" w:rsidRDefault="00091BF3" w:rsidP="00091BF3">
            <w:pPr>
              <w:jc w:val="center"/>
              <w:rPr>
                <w:b/>
                <w:sz w:val="20"/>
                <w:szCs w:val="20"/>
              </w:rPr>
            </w:pPr>
            <w:r w:rsidRPr="00F45F0C">
              <w:rPr>
                <w:b/>
                <w:sz w:val="20"/>
                <w:szCs w:val="20"/>
              </w:rPr>
              <w:t>Description</w:t>
            </w:r>
          </w:p>
        </w:tc>
        <w:tc>
          <w:tcPr>
            <w:tcW w:w="713" w:type="dxa"/>
            <w:shd w:val="clear" w:color="auto" w:fill="FADBD1" w:themeFill="background2" w:themeFillTint="33"/>
          </w:tcPr>
          <w:p w14:paraId="1564FDF2" w14:textId="77777777" w:rsidR="00091BF3" w:rsidRPr="00F45F0C" w:rsidRDefault="00091BF3" w:rsidP="00091BF3">
            <w:pPr>
              <w:jc w:val="center"/>
              <w:rPr>
                <w:b/>
                <w:sz w:val="20"/>
                <w:szCs w:val="20"/>
              </w:rPr>
            </w:pPr>
            <w:r w:rsidRPr="00F45F0C">
              <w:rPr>
                <w:b/>
                <w:sz w:val="20"/>
                <w:szCs w:val="20"/>
              </w:rPr>
              <w:t>Score</w:t>
            </w:r>
          </w:p>
        </w:tc>
        <w:tc>
          <w:tcPr>
            <w:tcW w:w="2406" w:type="dxa"/>
            <w:shd w:val="clear" w:color="auto" w:fill="FADBD1" w:themeFill="background2" w:themeFillTint="33"/>
          </w:tcPr>
          <w:p w14:paraId="5E6EF631" w14:textId="77777777" w:rsidR="00091BF3" w:rsidRPr="00F45F0C" w:rsidRDefault="00091BF3" w:rsidP="00091BF3">
            <w:pPr>
              <w:jc w:val="center"/>
              <w:rPr>
                <w:b/>
                <w:sz w:val="20"/>
                <w:szCs w:val="20"/>
              </w:rPr>
            </w:pPr>
            <w:r w:rsidRPr="00F45F0C">
              <w:rPr>
                <w:b/>
                <w:sz w:val="20"/>
                <w:szCs w:val="20"/>
              </w:rPr>
              <w:t>Service Disruption Criteria</w:t>
            </w:r>
          </w:p>
        </w:tc>
        <w:tc>
          <w:tcPr>
            <w:tcW w:w="1984" w:type="dxa"/>
            <w:shd w:val="clear" w:color="auto" w:fill="FADBD1" w:themeFill="background2" w:themeFillTint="33"/>
          </w:tcPr>
          <w:p w14:paraId="61E7A85D" w14:textId="77777777" w:rsidR="00091BF3" w:rsidRPr="00F45F0C" w:rsidRDefault="00091BF3" w:rsidP="00091BF3">
            <w:pPr>
              <w:jc w:val="center"/>
              <w:rPr>
                <w:b/>
                <w:sz w:val="20"/>
                <w:szCs w:val="20"/>
              </w:rPr>
            </w:pPr>
            <w:r w:rsidRPr="00F45F0C">
              <w:rPr>
                <w:b/>
                <w:sz w:val="20"/>
                <w:szCs w:val="20"/>
              </w:rPr>
              <w:t>Human Impact Criteria</w:t>
            </w:r>
          </w:p>
        </w:tc>
        <w:tc>
          <w:tcPr>
            <w:tcW w:w="1985" w:type="dxa"/>
            <w:shd w:val="clear" w:color="auto" w:fill="FADBD1" w:themeFill="background2" w:themeFillTint="33"/>
          </w:tcPr>
          <w:p w14:paraId="0F32ED93" w14:textId="77777777" w:rsidR="00091BF3" w:rsidRPr="00F45F0C" w:rsidRDefault="00091BF3" w:rsidP="00091BF3">
            <w:pPr>
              <w:jc w:val="center"/>
              <w:rPr>
                <w:b/>
                <w:sz w:val="20"/>
                <w:szCs w:val="20"/>
              </w:rPr>
            </w:pPr>
            <w:r w:rsidRPr="00F45F0C">
              <w:rPr>
                <w:b/>
                <w:sz w:val="20"/>
                <w:szCs w:val="20"/>
              </w:rPr>
              <w:t>Financial Criteria</w:t>
            </w:r>
            <w:commentRangeStart w:id="596"/>
            <w:r w:rsidRPr="00F45F0C">
              <w:rPr>
                <w:rStyle w:val="FootnoteReference"/>
                <w:b/>
                <w:sz w:val="20"/>
                <w:szCs w:val="20"/>
              </w:rPr>
              <w:footnoteReference w:id="12"/>
            </w:r>
            <w:commentRangeEnd w:id="596"/>
            <w:r w:rsidR="003372F7">
              <w:rPr>
                <w:rStyle w:val="CommentReference"/>
              </w:rPr>
              <w:commentReference w:id="596"/>
            </w:r>
          </w:p>
        </w:tc>
        <w:tc>
          <w:tcPr>
            <w:tcW w:w="1949" w:type="dxa"/>
            <w:shd w:val="clear" w:color="auto" w:fill="FADBD1" w:themeFill="background2" w:themeFillTint="33"/>
          </w:tcPr>
          <w:p w14:paraId="2FD0E88F" w14:textId="77777777" w:rsidR="00091BF3" w:rsidRPr="00F45F0C" w:rsidRDefault="00091BF3" w:rsidP="00091BF3">
            <w:pPr>
              <w:jc w:val="center"/>
              <w:rPr>
                <w:b/>
                <w:sz w:val="20"/>
                <w:szCs w:val="20"/>
              </w:rPr>
            </w:pPr>
            <w:r w:rsidRPr="00F45F0C">
              <w:rPr>
                <w:b/>
                <w:sz w:val="20"/>
                <w:szCs w:val="20"/>
              </w:rPr>
              <w:t>Environment</w:t>
            </w:r>
          </w:p>
        </w:tc>
      </w:tr>
      <w:tr w:rsidR="00091BF3" w14:paraId="2E8DB768" w14:textId="77777777" w:rsidTr="00091BF3">
        <w:tc>
          <w:tcPr>
            <w:tcW w:w="1384" w:type="dxa"/>
            <w:vAlign w:val="center"/>
          </w:tcPr>
          <w:p w14:paraId="6B012F5B" w14:textId="77777777" w:rsidR="00091BF3" w:rsidRPr="00F45F0C" w:rsidRDefault="00091BF3" w:rsidP="00091BF3">
            <w:pPr>
              <w:jc w:val="center"/>
              <w:rPr>
                <w:sz w:val="20"/>
                <w:szCs w:val="20"/>
              </w:rPr>
            </w:pPr>
            <w:r w:rsidRPr="00F45F0C">
              <w:rPr>
                <w:sz w:val="20"/>
                <w:szCs w:val="20"/>
              </w:rPr>
              <w:t>Insignificant</w:t>
            </w:r>
          </w:p>
        </w:tc>
        <w:tc>
          <w:tcPr>
            <w:tcW w:w="713" w:type="dxa"/>
            <w:vAlign w:val="center"/>
          </w:tcPr>
          <w:p w14:paraId="27829F09" w14:textId="77777777" w:rsidR="00091BF3" w:rsidRPr="00F45F0C" w:rsidRDefault="00091BF3" w:rsidP="00091BF3">
            <w:pPr>
              <w:jc w:val="center"/>
              <w:rPr>
                <w:sz w:val="20"/>
                <w:szCs w:val="20"/>
              </w:rPr>
            </w:pPr>
            <w:r w:rsidRPr="00F45F0C">
              <w:rPr>
                <w:sz w:val="20"/>
                <w:szCs w:val="20"/>
              </w:rPr>
              <w:t>1</w:t>
            </w:r>
          </w:p>
        </w:tc>
        <w:tc>
          <w:tcPr>
            <w:tcW w:w="2406" w:type="dxa"/>
          </w:tcPr>
          <w:p w14:paraId="591BE22D" w14:textId="77777777" w:rsidR="00091BF3" w:rsidRPr="00F45F0C" w:rsidRDefault="00091BF3" w:rsidP="00091BF3">
            <w:pPr>
              <w:rPr>
                <w:sz w:val="20"/>
                <w:szCs w:val="20"/>
              </w:rPr>
            </w:pPr>
            <w:r w:rsidRPr="00F45F0C">
              <w:rPr>
                <w:sz w:val="20"/>
                <w:szCs w:val="20"/>
              </w:rPr>
              <w:t>No service disruption apart from some delays or nuisance.</w:t>
            </w:r>
          </w:p>
        </w:tc>
        <w:tc>
          <w:tcPr>
            <w:tcW w:w="1984" w:type="dxa"/>
          </w:tcPr>
          <w:p w14:paraId="1DC0C43F" w14:textId="77777777" w:rsidR="00091BF3" w:rsidRPr="00F45F0C" w:rsidRDefault="00091BF3" w:rsidP="00091BF3">
            <w:pPr>
              <w:rPr>
                <w:sz w:val="20"/>
                <w:szCs w:val="20"/>
              </w:rPr>
            </w:pPr>
            <w:r w:rsidRPr="00F45F0C">
              <w:rPr>
                <w:sz w:val="20"/>
                <w:szCs w:val="20"/>
              </w:rPr>
              <w:t>No injury to humans, perhaps significant nuisance</w:t>
            </w:r>
          </w:p>
        </w:tc>
        <w:tc>
          <w:tcPr>
            <w:tcW w:w="1985" w:type="dxa"/>
          </w:tcPr>
          <w:p w14:paraId="07356DF2" w14:textId="77777777" w:rsidR="00091BF3" w:rsidRPr="00F45F0C" w:rsidRDefault="00091BF3" w:rsidP="00091BF3">
            <w:pPr>
              <w:rPr>
                <w:sz w:val="20"/>
                <w:szCs w:val="20"/>
              </w:rPr>
            </w:pPr>
            <w:r w:rsidRPr="00F45F0C">
              <w:rPr>
                <w:sz w:val="20"/>
                <w:szCs w:val="20"/>
              </w:rPr>
              <w:t>Loss, including third party losses, less than US$1.000</w:t>
            </w:r>
          </w:p>
        </w:tc>
        <w:tc>
          <w:tcPr>
            <w:tcW w:w="1949" w:type="dxa"/>
          </w:tcPr>
          <w:p w14:paraId="27C79437" w14:textId="77777777" w:rsidR="00091BF3" w:rsidRPr="00F45F0C" w:rsidRDefault="00091BF3" w:rsidP="00091BF3">
            <w:pPr>
              <w:rPr>
                <w:sz w:val="20"/>
                <w:szCs w:val="20"/>
              </w:rPr>
            </w:pPr>
            <w:r w:rsidRPr="00F45F0C">
              <w:rPr>
                <w:sz w:val="20"/>
                <w:szCs w:val="20"/>
              </w:rPr>
              <w:t>No damage</w:t>
            </w:r>
          </w:p>
        </w:tc>
      </w:tr>
      <w:tr w:rsidR="00091BF3" w14:paraId="7DA6BB13" w14:textId="77777777" w:rsidTr="00091BF3">
        <w:tc>
          <w:tcPr>
            <w:tcW w:w="1384" w:type="dxa"/>
            <w:vAlign w:val="center"/>
          </w:tcPr>
          <w:p w14:paraId="0DC1D7D1" w14:textId="77777777" w:rsidR="00091BF3" w:rsidRPr="00F45F0C" w:rsidRDefault="00091BF3" w:rsidP="00091BF3">
            <w:pPr>
              <w:jc w:val="center"/>
              <w:rPr>
                <w:sz w:val="20"/>
                <w:szCs w:val="20"/>
              </w:rPr>
            </w:pPr>
            <w:r w:rsidRPr="00F45F0C">
              <w:rPr>
                <w:sz w:val="20"/>
                <w:szCs w:val="20"/>
              </w:rPr>
              <w:t>Minor</w:t>
            </w:r>
          </w:p>
        </w:tc>
        <w:tc>
          <w:tcPr>
            <w:tcW w:w="713" w:type="dxa"/>
            <w:vAlign w:val="center"/>
          </w:tcPr>
          <w:p w14:paraId="608127E5" w14:textId="77777777" w:rsidR="00091BF3" w:rsidRPr="00F45F0C" w:rsidRDefault="00091BF3" w:rsidP="00091BF3">
            <w:pPr>
              <w:jc w:val="center"/>
              <w:rPr>
                <w:sz w:val="20"/>
                <w:szCs w:val="20"/>
              </w:rPr>
            </w:pPr>
            <w:r w:rsidRPr="00F45F0C">
              <w:rPr>
                <w:sz w:val="20"/>
                <w:szCs w:val="20"/>
              </w:rPr>
              <w:t>2</w:t>
            </w:r>
          </w:p>
        </w:tc>
        <w:tc>
          <w:tcPr>
            <w:tcW w:w="2406" w:type="dxa"/>
          </w:tcPr>
          <w:p w14:paraId="55E45428" w14:textId="77777777" w:rsidR="00091BF3" w:rsidRPr="00F45F0C" w:rsidRDefault="00091BF3" w:rsidP="00091BF3">
            <w:pPr>
              <w:rPr>
                <w:sz w:val="20"/>
                <w:szCs w:val="20"/>
              </w:rPr>
            </w:pPr>
            <w:r w:rsidRPr="00F45F0C">
              <w:rPr>
                <w:sz w:val="20"/>
                <w:szCs w:val="20"/>
              </w:rPr>
              <w:t>Some non-permanent loss of services such as closure of a port or waterway for up to 4 hours</w:t>
            </w:r>
          </w:p>
        </w:tc>
        <w:tc>
          <w:tcPr>
            <w:tcW w:w="1984" w:type="dxa"/>
          </w:tcPr>
          <w:p w14:paraId="337D65D0" w14:textId="77777777" w:rsidR="00091BF3" w:rsidRPr="00F45F0C" w:rsidRDefault="00091BF3" w:rsidP="00091BF3">
            <w:pPr>
              <w:rPr>
                <w:sz w:val="20"/>
                <w:szCs w:val="20"/>
              </w:rPr>
            </w:pPr>
            <w:r w:rsidRPr="00F45F0C">
              <w:rPr>
                <w:sz w:val="20"/>
                <w:szCs w:val="20"/>
              </w:rPr>
              <w:t>Minor injury to one or more individuals, may require hospitalization</w:t>
            </w:r>
          </w:p>
        </w:tc>
        <w:tc>
          <w:tcPr>
            <w:tcW w:w="1985" w:type="dxa"/>
          </w:tcPr>
          <w:p w14:paraId="6CB7A9E3" w14:textId="77777777" w:rsidR="00091BF3" w:rsidRPr="00F45F0C" w:rsidRDefault="00091BF3" w:rsidP="00091BF3">
            <w:pPr>
              <w:rPr>
                <w:sz w:val="20"/>
                <w:szCs w:val="20"/>
              </w:rPr>
            </w:pPr>
            <w:r w:rsidRPr="00F45F0C">
              <w:rPr>
                <w:sz w:val="20"/>
                <w:szCs w:val="20"/>
              </w:rPr>
              <w:t>Loss, including third party losses, US$1.000 – 50.000</w:t>
            </w:r>
          </w:p>
        </w:tc>
        <w:tc>
          <w:tcPr>
            <w:tcW w:w="1949" w:type="dxa"/>
          </w:tcPr>
          <w:p w14:paraId="5CFD54B0" w14:textId="77777777" w:rsidR="00091BF3" w:rsidRPr="00F45F0C" w:rsidRDefault="00091BF3" w:rsidP="00091BF3">
            <w:pPr>
              <w:rPr>
                <w:sz w:val="20"/>
                <w:szCs w:val="20"/>
              </w:rPr>
            </w:pPr>
            <w:r w:rsidRPr="00F45F0C">
              <w:rPr>
                <w:sz w:val="20"/>
                <w:szCs w:val="20"/>
              </w:rPr>
              <w:t xml:space="preserve">Limited short term damage to the environment. </w:t>
            </w:r>
          </w:p>
        </w:tc>
      </w:tr>
      <w:tr w:rsidR="00091BF3" w14:paraId="06631C31" w14:textId="77777777" w:rsidTr="00091BF3">
        <w:tc>
          <w:tcPr>
            <w:tcW w:w="1384" w:type="dxa"/>
            <w:vAlign w:val="center"/>
          </w:tcPr>
          <w:p w14:paraId="0063D1A0" w14:textId="77777777" w:rsidR="00091BF3" w:rsidRPr="00F45F0C" w:rsidRDefault="00091BF3" w:rsidP="00091BF3">
            <w:pPr>
              <w:jc w:val="center"/>
              <w:rPr>
                <w:sz w:val="20"/>
                <w:szCs w:val="20"/>
              </w:rPr>
            </w:pPr>
            <w:r w:rsidRPr="00F45F0C">
              <w:rPr>
                <w:sz w:val="20"/>
                <w:szCs w:val="20"/>
              </w:rPr>
              <w:t>Severe</w:t>
            </w:r>
          </w:p>
        </w:tc>
        <w:tc>
          <w:tcPr>
            <w:tcW w:w="713" w:type="dxa"/>
            <w:vAlign w:val="center"/>
          </w:tcPr>
          <w:p w14:paraId="106D9536" w14:textId="77777777" w:rsidR="00091BF3" w:rsidRPr="00F45F0C" w:rsidRDefault="00091BF3" w:rsidP="00091BF3">
            <w:pPr>
              <w:jc w:val="center"/>
              <w:rPr>
                <w:sz w:val="20"/>
                <w:szCs w:val="20"/>
              </w:rPr>
            </w:pPr>
            <w:r w:rsidRPr="00F45F0C">
              <w:rPr>
                <w:sz w:val="20"/>
                <w:szCs w:val="20"/>
              </w:rPr>
              <w:t>3</w:t>
            </w:r>
          </w:p>
        </w:tc>
        <w:tc>
          <w:tcPr>
            <w:tcW w:w="2406" w:type="dxa"/>
          </w:tcPr>
          <w:p w14:paraId="5701E0EE" w14:textId="77777777" w:rsidR="00091BF3" w:rsidRPr="00F45F0C" w:rsidRDefault="00091BF3" w:rsidP="00091BF3">
            <w:pPr>
              <w:rPr>
                <w:sz w:val="20"/>
                <w:szCs w:val="20"/>
              </w:rPr>
            </w:pPr>
            <w:r w:rsidRPr="00F45F0C">
              <w:rPr>
                <w:sz w:val="20"/>
                <w:szCs w:val="20"/>
              </w:rPr>
              <w:t>Sustained disruption to services such as closure of a port or waterway for 4</w:t>
            </w:r>
            <w:r w:rsidRPr="00F45F0C">
              <w:rPr>
                <w:sz w:val="20"/>
                <w:szCs w:val="20"/>
              </w:rPr>
              <w:noBreakHyphen/>
              <w:t xml:space="preserve">24 hours </w:t>
            </w:r>
          </w:p>
        </w:tc>
        <w:tc>
          <w:tcPr>
            <w:tcW w:w="1984" w:type="dxa"/>
          </w:tcPr>
          <w:p w14:paraId="7E1EE806" w14:textId="77777777" w:rsidR="00091BF3" w:rsidRPr="00F45F0C" w:rsidRDefault="00091BF3" w:rsidP="00091BF3">
            <w:pPr>
              <w:rPr>
                <w:sz w:val="20"/>
                <w:szCs w:val="20"/>
              </w:rPr>
            </w:pPr>
            <w:r w:rsidRPr="00F45F0C">
              <w:rPr>
                <w:sz w:val="20"/>
                <w:szCs w:val="20"/>
              </w:rPr>
              <w:t>Injuries to several individuals requiring hospitalization</w:t>
            </w:r>
          </w:p>
          <w:p w14:paraId="02B8313C" w14:textId="77777777" w:rsidR="00091BF3" w:rsidRPr="00F45F0C" w:rsidRDefault="00091BF3" w:rsidP="00091BF3">
            <w:pPr>
              <w:rPr>
                <w:sz w:val="20"/>
                <w:szCs w:val="20"/>
              </w:rPr>
            </w:pPr>
          </w:p>
        </w:tc>
        <w:tc>
          <w:tcPr>
            <w:tcW w:w="1985" w:type="dxa"/>
          </w:tcPr>
          <w:p w14:paraId="6F45726E" w14:textId="77777777" w:rsidR="00091BF3" w:rsidRPr="00F45F0C" w:rsidRDefault="00091BF3" w:rsidP="00091BF3">
            <w:pPr>
              <w:rPr>
                <w:sz w:val="20"/>
                <w:szCs w:val="20"/>
              </w:rPr>
            </w:pPr>
            <w:r w:rsidRPr="00F45F0C">
              <w:rPr>
                <w:sz w:val="20"/>
                <w:szCs w:val="20"/>
              </w:rPr>
              <w:t>Loss, including third party losses of $50.000-5.000.000</w:t>
            </w:r>
          </w:p>
        </w:tc>
        <w:tc>
          <w:tcPr>
            <w:tcW w:w="1949" w:type="dxa"/>
          </w:tcPr>
          <w:p w14:paraId="5643E989" w14:textId="77777777" w:rsidR="00091BF3" w:rsidRPr="00F45F0C" w:rsidRDefault="00091BF3" w:rsidP="00091BF3">
            <w:pPr>
              <w:rPr>
                <w:sz w:val="20"/>
                <w:szCs w:val="20"/>
              </w:rPr>
            </w:pPr>
            <w:r w:rsidRPr="00F45F0C">
              <w:rPr>
                <w:sz w:val="20"/>
                <w:szCs w:val="20"/>
              </w:rPr>
              <w:t xml:space="preserve">Short term damage to the environment in a small area, </w:t>
            </w:r>
          </w:p>
        </w:tc>
      </w:tr>
      <w:tr w:rsidR="00091BF3" w14:paraId="18A41250" w14:textId="77777777" w:rsidTr="00091BF3">
        <w:tc>
          <w:tcPr>
            <w:tcW w:w="1384" w:type="dxa"/>
            <w:vAlign w:val="center"/>
          </w:tcPr>
          <w:p w14:paraId="233D3B1A" w14:textId="77777777" w:rsidR="00091BF3" w:rsidRPr="00F45F0C" w:rsidRDefault="00091BF3" w:rsidP="00091BF3">
            <w:pPr>
              <w:jc w:val="center"/>
              <w:rPr>
                <w:sz w:val="20"/>
                <w:szCs w:val="20"/>
              </w:rPr>
            </w:pPr>
            <w:r w:rsidRPr="00F45F0C">
              <w:rPr>
                <w:sz w:val="20"/>
                <w:szCs w:val="20"/>
              </w:rPr>
              <w:t>Major</w:t>
            </w:r>
          </w:p>
        </w:tc>
        <w:tc>
          <w:tcPr>
            <w:tcW w:w="713" w:type="dxa"/>
            <w:vAlign w:val="center"/>
          </w:tcPr>
          <w:p w14:paraId="7F1109DE" w14:textId="77777777" w:rsidR="00091BF3" w:rsidRPr="00F45F0C" w:rsidRDefault="00091BF3" w:rsidP="00091BF3">
            <w:pPr>
              <w:jc w:val="center"/>
              <w:rPr>
                <w:sz w:val="20"/>
                <w:szCs w:val="20"/>
              </w:rPr>
            </w:pPr>
            <w:r w:rsidRPr="00F45F0C">
              <w:rPr>
                <w:sz w:val="20"/>
                <w:szCs w:val="20"/>
              </w:rPr>
              <w:t>4</w:t>
            </w:r>
          </w:p>
        </w:tc>
        <w:tc>
          <w:tcPr>
            <w:tcW w:w="2406" w:type="dxa"/>
          </w:tcPr>
          <w:p w14:paraId="4BB4770B" w14:textId="77777777" w:rsidR="00091BF3" w:rsidRPr="00F45F0C" w:rsidRDefault="00091BF3" w:rsidP="00091BF3">
            <w:pPr>
              <w:rPr>
                <w:sz w:val="20"/>
                <w:szCs w:val="20"/>
              </w:rPr>
            </w:pPr>
            <w:r w:rsidRPr="00F45F0C">
              <w:rPr>
                <w:sz w:val="20"/>
                <w:szCs w:val="20"/>
              </w:rPr>
              <w:t xml:space="preserve">Sustained disruption to services such as closure of a major port or waterway for 1-30 days or permanent or irreversible loss of services </w:t>
            </w:r>
          </w:p>
        </w:tc>
        <w:tc>
          <w:tcPr>
            <w:tcW w:w="1984" w:type="dxa"/>
          </w:tcPr>
          <w:p w14:paraId="6547C253" w14:textId="77777777" w:rsidR="00091BF3" w:rsidRPr="00F45F0C" w:rsidRDefault="00091BF3" w:rsidP="00091BF3">
            <w:pPr>
              <w:rPr>
                <w:sz w:val="20"/>
                <w:szCs w:val="20"/>
              </w:rPr>
            </w:pPr>
            <w:r w:rsidRPr="00F45F0C">
              <w:rPr>
                <w:sz w:val="20"/>
                <w:szCs w:val="20"/>
              </w:rPr>
              <w:t>Severe injuries to many individuals or loss of life.</w:t>
            </w:r>
          </w:p>
          <w:p w14:paraId="0CF6E87C" w14:textId="77777777" w:rsidR="00091BF3" w:rsidRPr="00F45F0C" w:rsidRDefault="00091BF3" w:rsidP="00091BF3">
            <w:pPr>
              <w:rPr>
                <w:sz w:val="20"/>
                <w:szCs w:val="20"/>
              </w:rPr>
            </w:pPr>
          </w:p>
        </w:tc>
        <w:tc>
          <w:tcPr>
            <w:tcW w:w="1985" w:type="dxa"/>
          </w:tcPr>
          <w:p w14:paraId="774199F6" w14:textId="77777777" w:rsidR="00091BF3" w:rsidRPr="00F45F0C" w:rsidRDefault="00091BF3" w:rsidP="00091BF3">
            <w:pPr>
              <w:rPr>
                <w:sz w:val="20"/>
                <w:szCs w:val="20"/>
              </w:rPr>
            </w:pPr>
            <w:r w:rsidRPr="00F45F0C">
              <w:rPr>
                <w:sz w:val="20"/>
                <w:szCs w:val="20"/>
              </w:rPr>
              <w:t>Loss, including third party losses of $5.000.000-50.000.000</w:t>
            </w:r>
          </w:p>
        </w:tc>
        <w:tc>
          <w:tcPr>
            <w:tcW w:w="1949" w:type="dxa"/>
          </w:tcPr>
          <w:p w14:paraId="2ABC660F" w14:textId="77777777" w:rsidR="00091BF3" w:rsidRPr="00F45F0C" w:rsidRDefault="00091BF3" w:rsidP="00091BF3">
            <w:pPr>
              <w:rPr>
                <w:sz w:val="20"/>
                <w:szCs w:val="20"/>
              </w:rPr>
            </w:pPr>
            <w:r w:rsidRPr="00F45F0C">
              <w:rPr>
                <w:sz w:val="20"/>
                <w:szCs w:val="20"/>
              </w:rPr>
              <w:t>Long term to irreversible damage  to the environment in a limited area</w:t>
            </w:r>
          </w:p>
        </w:tc>
      </w:tr>
      <w:tr w:rsidR="00091BF3" w14:paraId="678C9292" w14:textId="77777777" w:rsidTr="00091BF3">
        <w:tc>
          <w:tcPr>
            <w:tcW w:w="1384" w:type="dxa"/>
            <w:vAlign w:val="center"/>
          </w:tcPr>
          <w:p w14:paraId="695F37C4" w14:textId="77777777" w:rsidR="00091BF3" w:rsidRPr="00F45F0C" w:rsidRDefault="00091BF3" w:rsidP="00091BF3">
            <w:pPr>
              <w:jc w:val="center"/>
              <w:rPr>
                <w:sz w:val="20"/>
                <w:szCs w:val="20"/>
              </w:rPr>
            </w:pPr>
            <w:r w:rsidRPr="00F45F0C">
              <w:rPr>
                <w:sz w:val="20"/>
                <w:szCs w:val="20"/>
              </w:rPr>
              <w:t>Catastrophic</w:t>
            </w:r>
          </w:p>
        </w:tc>
        <w:tc>
          <w:tcPr>
            <w:tcW w:w="713" w:type="dxa"/>
            <w:vAlign w:val="center"/>
          </w:tcPr>
          <w:p w14:paraId="04EB3698" w14:textId="77777777" w:rsidR="00091BF3" w:rsidRPr="00F45F0C" w:rsidRDefault="00091BF3" w:rsidP="00091BF3">
            <w:pPr>
              <w:jc w:val="center"/>
              <w:rPr>
                <w:sz w:val="20"/>
                <w:szCs w:val="20"/>
              </w:rPr>
            </w:pPr>
            <w:r w:rsidRPr="00F45F0C">
              <w:rPr>
                <w:sz w:val="20"/>
                <w:szCs w:val="20"/>
              </w:rPr>
              <w:t>5</w:t>
            </w:r>
          </w:p>
        </w:tc>
        <w:tc>
          <w:tcPr>
            <w:tcW w:w="2406" w:type="dxa"/>
          </w:tcPr>
          <w:p w14:paraId="4E9A1745" w14:textId="77777777" w:rsidR="00091BF3" w:rsidRPr="00F45F0C" w:rsidRDefault="00091BF3" w:rsidP="00091BF3">
            <w:pPr>
              <w:rPr>
                <w:sz w:val="20"/>
                <w:szCs w:val="20"/>
              </w:rPr>
            </w:pPr>
            <w:r w:rsidRPr="00F45F0C">
              <w:rPr>
                <w:sz w:val="20"/>
                <w:szCs w:val="20"/>
              </w:rPr>
              <w:t xml:space="preserve">Sustained disruption to services such as closure of a major port or </w:t>
            </w:r>
            <w:r w:rsidRPr="00F45F0C">
              <w:rPr>
                <w:sz w:val="20"/>
                <w:szCs w:val="20"/>
              </w:rPr>
              <w:lastRenderedPageBreak/>
              <w:t>waterway for months or years</w:t>
            </w:r>
          </w:p>
        </w:tc>
        <w:tc>
          <w:tcPr>
            <w:tcW w:w="1984" w:type="dxa"/>
          </w:tcPr>
          <w:p w14:paraId="087B98CC" w14:textId="77777777" w:rsidR="00091BF3" w:rsidRPr="00F45F0C" w:rsidRDefault="00091BF3" w:rsidP="00091BF3">
            <w:pPr>
              <w:rPr>
                <w:sz w:val="20"/>
                <w:szCs w:val="20"/>
              </w:rPr>
            </w:pPr>
            <w:r w:rsidRPr="00F45F0C">
              <w:rPr>
                <w:sz w:val="20"/>
                <w:szCs w:val="20"/>
              </w:rPr>
              <w:lastRenderedPageBreak/>
              <w:t xml:space="preserve">Severe injuries to numerous </w:t>
            </w:r>
            <w:r w:rsidRPr="00F45F0C">
              <w:rPr>
                <w:sz w:val="20"/>
                <w:szCs w:val="20"/>
              </w:rPr>
              <w:lastRenderedPageBreak/>
              <w:t>individuals and/or loss of several lives.</w:t>
            </w:r>
          </w:p>
          <w:p w14:paraId="08A17EB6" w14:textId="77777777" w:rsidR="00091BF3" w:rsidRPr="00F45F0C" w:rsidRDefault="00091BF3" w:rsidP="00091BF3">
            <w:pPr>
              <w:rPr>
                <w:sz w:val="20"/>
                <w:szCs w:val="20"/>
              </w:rPr>
            </w:pPr>
          </w:p>
        </w:tc>
        <w:tc>
          <w:tcPr>
            <w:tcW w:w="1985" w:type="dxa"/>
          </w:tcPr>
          <w:p w14:paraId="3686D33A" w14:textId="77777777" w:rsidR="00091BF3" w:rsidRPr="00F45F0C" w:rsidRDefault="00091BF3" w:rsidP="00091BF3">
            <w:pPr>
              <w:rPr>
                <w:sz w:val="20"/>
                <w:szCs w:val="20"/>
              </w:rPr>
            </w:pPr>
            <w:r w:rsidRPr="00F45F0C">
              <w:rPr>
                <w:sz w:val="20"/>
                <w:szCs w:val="20"/>
              </w:rPr>
              <w:lastRenderedPageBreak/>
              <w:t>Loss, including third party losses of over $50.000.000</w:t>
            </w:r>
          </w:p>
        </w:tc>
        <w:tc>
          <w:tcPr>
            <w:tcW w:w="1949" w:type="dxa"/>
          </w:tcPr>
          <w:p w14:paraId="6D621A01" w14:textId="77777777" w:rsidR="00091BF3" w:rsidRPr="00F45F0C" w:rsidRDefault="00091BF3" w:rsidP="00091BF3">
            <w:pPr>
              <w:rPr>
                <w:sz w:val="20"/>
                <w:szCs w:val="20"/>
              </w:rPr>
            </w:pPr>
            <w:r w:rsidRPr="00F45F0C">
              <w:rPr>
                <w:sz w:val="20"/>
                <w:szCs w:val="20"/>
              </w:rPr>
              <w:t>Irreversible damage to the environment in a large area.</w:t>
            </w:r>
          </w:p>
        </w:tc>
      </w:tr>
    </w:tbl>
    <w:p w14:paraId="5725A7DC" w14:textId="25B179C9" w:rsidR="00C2425F" w:rsidRDefault="007F12E2" w:rsidP="00C0344C">
      <w:pPr>
        <w:pStyle w:val="Tablecaption"/>
        <w:jc w:val="center"/>
      </w:pPr>
      <w:bookmarkStart w:id="597" w:name="_Toc499908267"/>
      <w:r>
        <w:t>Descriptions of Impact</w:t>
      </w:r>
      <w:bookmarkEnd w:id="597"/>
    </w:p>
    <w:p w14:paraId="3830045C" w14:textId="09B3E581" w:rsidR="006B2444" w:rsidRDefault="00DD1F00" w:rsidP="00A05463">
      <w:pPr>
        <w:pStyle w:val="Heading2"/>
      </w:pPr>
      <w:bookmarkStart w:id="598" w:name="_Toc85708893"/>
      <w:r>
        <w:t>THE ACCEPTABILITY OF RISK</w:t>
      </w:r>
      <w:bookmarkEnd w:id="598"/>
    </w:p>
    <w:p w14:paraId="66F0D032" w14:textId="77777777" w:rsidR="00F45F0C" w:rsidRPr="00F45F0C" w:rsidRDefault="00F45F0C" w:rsidP="00F45F0C">
      <w:pPr>
        <w:pStyle w:val="Heading2separationline"/>
      </w:pPr>
    </w:p>
    <w:p w14:paraId="5AA581B4" w14:textId="0F31B6EE" w:rsidR="00C2425F" w:rsidRDefault="00254367" w:rsidP="00F45F0C">
      <w:pPr>
        <w:pStyle w:val="BodyText"/>
      </w:pPr>
      <w:r>
        <w:t>Having determined probability and impact scores by consensus, the risk value can be calcu</w:t>
      </w:r>
      <w:r w:rsidR="00DE4AEA">
        <w:t>la</w:t>
      </w:r>
      <w:r>
        <w:t>ted</w:t>
      </w:r>
      <w:r w:rsidR="00DE4AEA">
        <w:t xml:space="preserve"> in accordance with </w:t>
      </w:r>
      <w:r w:rsidR="004137F9">
        <w:t xml:space="preserve">the </w:t>
      </w:r>
      <w:r w:rsidR="009C6767">
        <w:t xml:space="preserve">matrix in </w:t>
      </w:r>
      <w:r w:rsidR="00C0344C">
        <w:t>the table below:</w:t>
      </w:r>
    </w:p>
    <w:tbl>
      <w:tblPr>
        <w:tblStyle w:val="TableGrid"/>
        <w:tblW w:w="0" w:type="auto"/>
        <w:jc w:val="center"/>
        <w:tblLayout w:type="fixed"/>
        <w:tblLook w:val="04A0" w:firstRow="1" w:lastRow="0" w:firstColumn="1" w:lastColumn="0" w:noHBand="0" w:noVBand="1"/>
      </w:tblPr>
      <w:tblGrid>
        <w:gridCol w:w="1408"/>
        <w:gridCol w:w="1557"/>
        <w:gridCol w:w="929"/>
        <w:gridCol w:w="921"/>
        <w:gridCol w:w="1269"/>
        <w:gridCol w:w="1134"/>
        <w:gridCol w:w="1354"/>
      </w:tblGrid>
      <w:tr w:rsidR="00091BF3" w:rsidRPr="00F45F0C" w14:paraId="41E1437F" w14:textId="77777777" w:rsidTr="00F45F0C">
        <w:trPr>
          <w:trHeight w:val="401"/>
          <w:jc w:val="center"/>
        </w:trPr>
        <w:tc>
          <w:tcPr>
            <w:tcW w:w="2965" w:type="dxa"/>
            <w:gridSpan w:val="2"/>
            <w:vMerge w:val="restart"/>
            <w:tcBorders>
              <w:top w:val="nil"/>
              <w:left w:val="nil"/>
            </w:tcBorders>
            <w:shd w:val="clear" w:color="auto" w:fill="auto"/>
            <w:vAlign w:val="center"/>
          </w:tcPr>
          <w:p w14:paraId="76E737C0" w14:textId="77777777" w:rsidR="00091BF3" w:rsidRPr="00F45F0C" w:rsidRDefault="00091BF3" w:rsidP="00733A2C">
            <w:pPr>
              <w:spacing w:after="200" w:line="276" w:lineRule="auto"/>
              <w:rPr>
                <w:rFonts w:asciiTheme="majorHAnsi" w:hAnsiTheme="majorHAnsi"/>
                <w:sz w:val="20"/>
                <w:szCs w:val="20"/>
              </w:rPr>
            </w:pPr>
          </w:p>
        </w:tc>
        <w:tc>
          <w:tcPr>
            <w:tcW w:w="5607" w:type="dxa"/>
            <w:gridSpan w:val="5"/>
            <w:shd w:val="clear" w:color="auto" w:fill="00B0F0"/>
            <w:vAlign w:val="center"/>
          </w:tcPr>
          <w:p w14:paraId="1F52ADC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PROBABILITY / (LIKELIHOOD)</w:t>
            </w:r>
          </w:p>
        </w:tc>
      </w:tr>
      <w:tr w:rsidR="00091BF3" w:rsidRPr="00F45F0C" w14:paraId="0982B5EE" w14:textId="77777777" w:rsidTr="00F45F0C">
        <w:trPr>
          <w:trHeight w:val="406"/>
          <w:jc w:val="center"/>
        </w:trPr>
        <w:tc>
          <w:tcPr>
            <w:tcW w:w="2965" w:type="dxa"/>
            <w:gridSpan w:val="2"/>
            <w:vMerge/>
            <w:tcBorders>
              <w:left w:val="nil"/>
            </w:tcBorders>
            <w:shd w:val="clear" w:color="auto" w:fill="auto"/>
            <w:vAlign w:val="center"/>
          </w:tcPr>
          <w:p w14:paraId="79E72C4F" w14:textId="77777777" w:rsidR="00091BF3" w:rsidRPr="00F45F0C" w:rsidRDefault="00091BF3" w:rsidP="00733A2C">
            <w:pPr>
              <w:jc w:val="both"/>
              <w:rPr>
                <w:rFonts w:asciiTheme="majorHAnsi" w:hAnsiTheme="majorHAnsi"/>
                <w:sz w:val="20"/>
                <w:szCs w:val="20"/>
              </w:rPr>
            </w:pPr>
          </w:p>
        </w:tc>
        <w:tc>
          <w:tcPr>
            <w:tcW w:w="929" w:type="dxa"/>
            <w:vAlign w:val="center"/>
          </w:tcPr>
          <w:p w14:paraId="349BD659"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Very Rare (1)</w:t>
            </w:r>
          </w:p>
        </w:tc>
        <w:tc>
          <w:tcPr>
            <w:tcW w:w="921" w:type="dxa"/>
            <w:vAlign w:val="center"/>
          </w:tcPr>
          <w:p w14:paraId="597AF3B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Rare</w:t>
            </w:r>
            <w:r w:rsidRPr="00F45F0C">
              <w:rPr>
                <w:rFonts w:asciiTheme="majorHAnsi" w:hAnsiTheme="majorHAnsi"/>
                <w:sz w:val="20"/>
                <w:szCs w:val="20"/>
              </w:rPr>
              <w:br/>
              <w:t>(2)</w:t>
            </w:r>
          </w:p>
        </w:tc>
        <w:tc>
          <w:tcPr>
            <w:tcW w:w="1269" w:type="dxa"/>
            <w:vAlign w:val="center"/>
          </w:tcPr>
          <w:p w14:paraId="5CE4961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Occasional</w:t>
            </w:r>
            <w:r w:rsidRPr="00F45F0C">
              <w:rPr>
                <w:rFonts w:asciiTheme="majorHAnsi" w:hAnsiTheme="majorHAnsi"/>
                <w:sz w:val="20"/>
                <w:szCs w:val="20"/>
              </w:rPr>
              <w:br/>
              <w:t>(3)</w:t>
            </w:r>
          </w:p>
        </w:tc>
        <w:tc>
          <w:tcPr>
            <w:tcW w:w="1134" w:type="dxa"/>
            <w:vAlign w:val="center"/>
          </w:tcPr>
          <w:p w14:paraId="485EA55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Frequent</w:t>
            </w:r>
            <w:r w:rsidRPr="00F45F0C">
              <w:rPr>
                <w:rFonts w:asciiTheme="majorHAnsi" w:hAnsiTheme="majorHAnsi"/>
                <w:sz w:val="20"/>
                <w:szCs w:val="20"/>
              </w:rPr>
              <w:br/>
              <w:t>(4)</w:t>
            </w:r>
          </w:p>
        </w:tc>
        <w:tc>
          <w:tcPr>
            <w:tcW w:w="1354" w:type="dxa"/>
            <w:vAlign w:val="center"/>
          </w:tcPr>
          <w:p w14:paraId="71F9717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Very frequent (5)</w:t>
            </w:r>
          </w:p>
        </w:tc>
      </w:tr>
      <w:tr w:rsidR="00091BF3" w:rsidRPr="00F45F0C" w14:paraId="45824D3F" w14:textId="77777777" w:rsidTr="00733A2C">
        <w:trPr>
          <w:trHeight w:val="568"/>
          <w:jc w:val="center"/>
        </w:trPr>
        <w:tc>
          <w:tcPr>
            <w:tcW w:w="1408" w:type="dxa"/>
            <w:vMerge w:val="restart"/>
            <w:shd w:val="clear" w:color="auto" w:fill="D8B6D9" w:themeFill="accent6" w:themeFillTint="66"/>
            <w:textDirection w:val="btLr"/>
            <w:vAlign w:val="center"/>
          </w:tcPr>
          <w:p w14:paraId="768A1AE3" w14:textId="77777777" w:rsidR="00091BF3" w:rsidRPr="00F45F0C" w:rsidRDefault="00091BF3" w:rsidP="00733A2C">
            <w:pPr>
              <w:ind w:left="113" w:right="113"/>
              <w:jc w:val="center"/>
              <w:rPr>
                <w:rFonts w:asciiTheme="majorHAnsi" w:hAnsiTheme="majorHAnsi"/>
                <w:sz w:val="20"/>
                <w:szCs w:val="20"/>
              </w:rPr>
            </w:pPr>
            <w:r w:rsidRPr="00F45F0C">
              <w:rPr>
                <w:rFonts w:asciiTheme="majorHAnsi" w:hAnsiTheme="majorHAnsi"/>
                <w:sz w:val="20"/>
                <w:szCs w:val="20"/>
              </w:rPr>
              <w:t>CONSEQUENCE</w:t>
            </w:r>
            <w:r w:rsidRPr="00F45F0C">
              <w:rPr>
                <w:rFonts w:asciiTheme="majorHAnsi" w:hAnsiTheme="majorHAnsi"/>
                <w:sz w:val="20"/>
                <w:szCs w:val="20"/>
              </w:rPr>
              <w:br/>
              <w:t>(IMPACT)</w:t>
            </w:r>
          </w:p>
        </w:tc>
        <w:tc>
          <w:tcPr>
            <w:tcW w:w="1557" w:type="dxa"/>
            <w:vAlign w:val="center"/>
          </w:tcPr>
          <w:p w14:paraId="2B3675D8"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Catastrophic</w:t>
            </w:r>
            <w:r w:rsidRPr="00F45F0C">
              <w:rPr>
                <w:rFonts w:asciiTheme="majorHAnsi" w:hAnsiTheme="majorHAnsi"/>
                <w:sz w:val="20"/>
                <w:szCs w:val="20"/>
              </w:rPr>
              <w:br/>
              <w:t>(5)</w:t>
            </w:r>
          </w:p>
        </w:tc>
        <w:tc>
          <w:tcPr>
            <w:tcW w:w="929" w:type="dxa"/>
            <w:shd w:val="clear" w:color="auto" w:fill="FFFF00"/>
            <w:vAlign w:val="center"/>
          </w:tcPr>
          <w:p w14:paraId="6353B13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5</w:t>
            </w:r>
          </w:p>
        </w:tc>
        <w:tc>
          <w:tcPr>
            <w:tcW w:w="921" w:type="dxa"/>
            <w:shd w:val="clear" w:color="auto" w:fill="FFC000"/>
            <w:vAlign w:val="center"/>
          </w:tcPr>
          <w:p w14:paraId="1CC26B5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10</w:t>
            </w:r>
          </w:p>
        </w:tc>
        <w:tc>
          <w:tcPr>
            <w:tcW w:w="1269" w:type="dxa"/>
            <w:shd w:val="clear" w:color="auto" w:fill="FF0000"/>
            <w:vAlign w:val="center"/>
          </w:tcPr>
          <w:p w14:paraId="699CB2B5"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15</w:t>
            </w:r>
          </w:p>
        </w:tc>
        <w:tc>
          <w:tcPr>
            <w:tcW w:w="1134" w:type="dxa"/>
            <w:shd w:val="clear" w:color="auto" w:fill="FF0000"/>
            <w:vAlign w:val="center"/>
          </w:tcPr>
          <w:p w14:paraId="3B80BC3F"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20</w:t>
            </w:r>
          </w:p>
        </w:tc>
        <w:tc>
          <w:tcPr>
            <w:tcW w:w="1354" w:type="dxa"/>
            <w:shd w:val="clear" w:color="auto" w:fill="FF0000"/>
            <w:vAlign w:val="center"/>
          </w:tcPr>
          <w:p w14:paraId="54C2855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25</w:t>
            </w:r>
          </w:p>
        </w:tc>
      </w:tr>
      <w:tr w:rsidR="00091BF3" w:rsidRPr="00F45F0C" w14:paraId="118DE693" w14:textId="77777777" w:rsidTr="00733A2C">
        <w:trPr>
          <w:trHeight w:val="573"/>
          <w:jc w:val="center"/>
        </w:trPr>
        <w:tc>
          <w:tcPr>
            <w:tcW w:w="1408" w:type="dxa"/>
            <w:vMerge/>
            <w:shd w:val="clear" w:color="auto" w:fill="D8B6D9" w:themeFill="accent6" w:themeFillTint="66"/>
            <w:vAlign w:val="center"/>
          </w:tcPr>
          <w:p w14:paraId="32DA4048" w14:textId="77777777" w:rsidR="00091BF3" w:rsidRPr="00F45F0C" w:rsidRDefault="00091BF3" w:rsidP="00733A2C">
            <w:pPr>
              <w:jc w:val="both"/>
              <w:rPr>
                <w:rFonts w:asciiTheme="majorHAnsi" w:hAnsiTheme="majorHAnsi"/>
                <w:sz w:val="20"/>
                <w:szCs w:val="20"/>
              </w:rPr>
            </w:pPr>
          </w:p>
        </w:tc>
        <w:tc>
          <w:tcPr>
            <w:tcW w:w="1557" w:type="dxa"/>
            <w:vAlign w:val="center"/>
          </w:tcPr>
          <w:p w14:paraId="79E0CE30"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Major</w:t>
            </w:r>
            <w:r w:rsidRPr="00F45F0C">
              <w:rPr>
                <w:rFonts w:asciiTheme="majorHAnsi" w:hAnsiTheme="majorHAnsi"/>
                <w:sz w:val="20"/>
                <w:szCs w:val="20"/>
              </w:rPr>
              <w:br/>
              <w:t>(4)</w:t>
            </w:r>
          </w:p>
        </w:tc>
        <w:tc>
          <w:tcPr>
            <w:tcW w:w="929" w:type="dxa"/>
            <w:shd w:val="clear" w:color="auto" w:fill="92D050"/>
            <w:vAlign w:val="center"/>
          </w:tcPr>
          <w:p w14:paraId="405304F1"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4</w:t>
            </w:r>
          </w:p>
        </w:tc>
        <w:tc>
          <w:tcPr>
            <w:tcW w:w="921" w:type="dxa"/>
            <w:shd w:val="clear" w:color="auto" w:fill="FFFF00"/>
            <w:vAlign w:val="center"/>
          </w:tcPr>
          <w:p w14:paraId="4BF174FB"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8</w:t>
            </w:r>
          </w:p>
        </w:tc>
        <w:tc>
          <w:tcPr>
            <w:tcW w:w="1269" w:type="dxa"/>
            <w:shd w:val="clear" w:color="auto" w:fill="FFC000"/>
            <w:vAlign w:val="center"/>
          </w:tcPr>
          <w:p w14:paraId="09219C73"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12</w:t>
            </w:r>
          </w:p>
        </w:tc>
        <w:tc>
          <w:tcPr>
            <w:tcW w:w="1134" w:type="dxa"/>
            <w:shd w:val="clear" w:color="auto" w:fill="FF0000"/>
            <w:vAlign w:val="center"/>
          </w:tcPr>
          <w:p w14:paraId="697BA46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16</w:t>
            </w:r>
          </w:p>
        </w:tc>
        <w:tc>
          <w:tcPr>
            <w:tcW w:w="1354" w:type="dxa"/>
            <w:shd w:val="clear" w:color="auto" w:fill="FF0000"/>
            <w:vAlign w:val="center"/>
          </w:tcPr>
          <w:p w14:paraId="475E8E8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20</w:t>
            </w:r>
          </w:p>
        </w:tc>
      </w:tr>
      <w:tr w:rsidR="00091BF3" w:rsidRPr="00F45F0C" w14:paraId="3A39B158" w14:textId="77777777" w:rsidTr="00733A2C">
        <w:trPr>
          <w:trHeight w:val="685"/>
          <w:jc w:val="center"/>
        </w:trPr>
        <w:tc>
          <w:tcPr>
            <w:tcW w:w="1408" w:type="dxa"/>
            <w:vMerge/>
            <w:shd w:val="clear" w:color="auto" w:fill="D8B6D9" w:themeFill="accent6" w:themeFillTint="66"/>
            <w:vAlign w:val="center"/>
          </w:tcPr>
          <w:p w14:paraId="0BD3449C" w14:textId="77777777" w:rsidR="00091BF3" w:rsidRPr="00F45F0C" w:rsidRDefault="00091BF3" w:rsidP="00733A2C">
            <w:pPr>
              <w:jc w:val="both"/>
              <w:rPr>
                <w:rFonts w:asciiTheme="majorHAnsi" w:hAnsiTheme="majorHAnsi"/>
                <w:sz w:val="20"/>
                <w:szCs w:val="20"/>
              </w:rPr>
            </w:pPr>
          </w:p>
        </w:tc>
        <w:tc>
          <w:tcPr>
            <w:tcW w:w="1557" w:type="dxa"/>
            <w:vAlign w:val="center"/>
          </w:tcPr>
          <w:p w14:paraId="42FBD8C8"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Severe</w:t>
            </w:r>
          </w:p>
          <w:p w14:paraId="52B84EC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(3)</w:t>
            </w:r>
          </w:p>
        </w:tc>
        <w:tc>
          <w:tcPr>
            <w:tcW w:w="929" w:type="dxa"/>
            <w:shd w:val="clear" w:color="auto" w:fill="92D050"/>
            <w:vAlign w:val="center"/>
          </w:tcPr>
          <w:p w14:paraId="03B29471"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3</w:t>
            </w:r>
          </w:p>
        </w:tc>
        <w:tc>
          <w:tcPr>
            <w:tcW w:w="921" w:type="dxa"/>
            <w:shd w:val="clear" w:color="auto" w:fill="FFFF00"/>
            <w:vAlign w:val="center"/>
          </w:tcPr>
          <w:p w14:paraId="74F5615B"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6</w:t>
            </w:r>
          </w:p>
        </w:tc>
        <w:tc>
          <w:tcPr>
            <w:tcW w:w="1269" w:type="dxa"/>
            <w:shd w:val="clear" w:color="auto" w:fill="FFC000"/>
            <w:vAlign w:val="center"/>
          </w:tcPr>
          <w:p w14:paraId="04A4C3A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9</w:t>
            </w:r>
          </w:p>
        </w:tc>
        <w:tc>
          <w:tcPr>
            <w:tcW w:w="1134" w:type="dxa"/>
            <w:shd w:val="clear" w:color="auto" w:fill="FFC000"/>
            <w:vAlign w:val="center"/>
          </w:tcPr>
          <w:p w14:paraId="3FF22D7D"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12</w:t>
            </w:r>
          </w:p>
        </w:tc>
        <w:tc>
          <w:tcPr>
            <w:tcW w:w="1354" w:type="dxa"/>
            <w:shd w:val="clear" w:color="auto" w:fill="FF0000"/>
            <w:vAlign w:val="center"/>
          </w:tcPr>
          <w:p w14:paraId="48C7F61E"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15</w:t>
            </w:r>
          </w:p>
        </w:tc>
      </w:tr>
      <w:tr w:rsidR="00091BF3" w:rsidRPr="00F45F0C" w14:paraId="2BAA3B7F" w14:textId="77777777" w:rsidTr="00733A2C">
        <w:trPr>
          <w:trHeight w:val="685"/>
          <w:jc w:val="center"/>
        </w:trPr>
        <w:tc>
          <w:tcPr>
            <w:tcW w:w="1408" w:type="dxa"/>
            <w:vMerge/>
            <w:shd w:val="clear" w:color="auto" w:fill="D8B6D9" w:themeFill="accent6" w:themeFillTint="66"/>
            <w:vAlign w:val="center"/>
          </w:tcPr>
          <w:p w14:paraId="52554BA5" w14:textId="77777777" w:rsidR="00091BF3" w:rsidRPr="00F45F0C" w:rsidRDefault="00091BF3" w:rsidP="00733A2C">
            <w:pPr>
              <w:jc w:val="both"/>
              <w:rPr>
                <w:rFonts w:asciiTheme="majorHAnsi" w:hAnsiTheme="majorHAnsi"/>
                <w:sz w:val="20"/>
                <w:szCs w:val="20"/>
              </w:rPr>
            </w:pPr>
          </w:p>
        </w:tc>
        <w:tc>
          <w:tcPr>
            <w:tcW w:w="1557" w:type="dxa"/>
            <w:vAlign w:val="center"/>
          </w:tcPr>
          <w:p w14:paraId="2D43C82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Minor</w:t>
            </w:r>
            <w:r w:rsidRPr="00F45F0C">
              <w:rPr>
                <w:rFonts w:asciiTheme="majorHAnsi" w:hAnsiTheme="majorHAnsi"/>
                <w:sz w:val="20"/>
                <w:szCs w:val="20"/>
              </w:rPr>
              <w:br/>
              <w:t>(2)</w:t>
            </w:r>
          </w:p>
        </w:tc>
        <w:tc>
          <w:tcPr>
            <w:tcW w:w="929" w:type="dxa"/>
            <w:shd w:val="clear" w:color="auto" w:fill="92D050"/>
            <w:vAlign w:val="center"/>
          </w:tcPr>
          <w:p w14:paraId="1C61E6B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w:t>
            </w:r>
          </w:p>
        </w:tc>
        <w:tc>
          <w:tcPr>
            <w:tcW w:w="921" w:type="dxa"/>
            <w:shd w:val="clear" w:color="auto" w:fill="92D050"/>
            <w:vAlign w:val="center"/>
          </w:tcPr>
          <w:p w14:paraId="72DBF76E"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4</w:t>
            </w:r>
          </w:p>
        </w:tc>
        <w:tc>
          <w:tcPr>
            <w:tcW w:w="1269" w:type="dxa"/>
            <w:shd w:val="clear" w:color="auto" w:fill="FFFF00"/>
            <w:vAlign w:val="center"/>
          </w:tcPr>
          <w:p w14:paraId="7BB01CB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6</w:t>
            </w:r>
          </w:p>
        </w:tc>
        <w:tc>
          <w:tcPr>
            <w:tcW w:w="1134" w:type="dxa"/>
            <w:shd w:val="clear" w:color="auto" w:fill="FFFF00"/>
            <w:vAlign w:val="center"/>
          </w:tcPr>
          <w:p w14:paraId="2E4A65BC"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8</w:t>
            </w:r>
          </w:p>
        </w:tc>
        <w:tc>
          <w:tcPr>
            <w:tcW w:w="1354" w:type="dxa"/>
            <w:shd w:val="clear" w:color="auto" w:fill="FFC000"/>
            <w:vAlign w:val="center"/>
          </w:tcPr>
          <w:p w14:paraId="772D9B4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10</w:t>
            </w:r>
          </w:p>
        </w:tc>
      </w:tr>
      <w:tr w:rsidR="00091BF3" w:rsidRPr="00F45F0C" w14:paraId="70EF2BA6" w14:textId="77777777" w:rsidTr="00733A2C">
        <w:trPr>
          <w:trHeight w:val="685"/>
          <w:jc w:val="center"/>
        </w:trPr>
        <w:tc>
          <w:tcPr>
            <w:tcW w:w="1408" w:type="dxa"/>
            <w:vMerge/>
            <w:shd w:val="clear" w:color="auto" w:fill="D8B6D9" w:themeFill="accent6" w:themeFillTint="66"/>
            <w:vAlign w:val="center"/>
          </w:tcPr>
          <w:p w14:paraId="3CB94F2E" w14:textId="77777777" w:rsidR="00091BF3" w:rsidRPr="00F45F0C" w:rsidRDefault="00091BF3" w:rsidP="00733A2C">
            <w:pPr>
              <w:jc w:val="both"/>
              <w:rPr>
                <w:rFonts w:asciiTheme="majorHAnsi" w:hAnsiTheme="majorHAnsi"/>
                <w:sz w:val="20"/>
                <w:szCs w:val="20"/>
              </w:rPr>
            </w:pPr>
          </w:p>
        </w:tc>
        <w:tc>
          <w:tcPr>
            <w:tcW w:w="1557" w:type="dxa"/>
            <w:vAlign w:val="center"/>
          </w:tcPr>
          <w:p w14:paraId="2C1F5B99"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Insignificant</w:t>
            </w:r>
            <w:r w:rsidRPr="00F45F0C">
              <w:rPr>
                <w:rFonts w:asciiTheme="majorHAnsi" w:hAnsiTheme="majorHAnsi"/>
                <w:sz w:val="20"/>
                <w:szCs w:val="20"/>
              </w:rPr>
              <w:br/>
              <w:t>(1)</w:t>
            </w:r>
          </w:p>
        </w:tc>
        <w:tc>
          <w:tcPr>
            <w:tcW w:w="929" w:type="dxa"/>
            <w:shd w:val="clear" w:color="auto" w:fill="92D050"/>
            <w:vAlign w:val="center"/>
          </w:tcPr>
          <w:p w14:paraId="4A09C5C9"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w:t>
            </w:r>
          </w:p>
        </w:tc>
        <w:tc>
          <w:tcPr>
            <w:tcW w:w="921" w:type="dxa"/>
            <w:shd w:val="clear" w:color="auto" w:fill="92D050"/>
            <w:vAlign w:val="center"/>
          </w:tcPr>
          <w:p w14:paraId="73F59B9D"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w:t>
            </w:r>
          </w:p>
        </w:tc>
        <w:tc>
          <w:tcPr>
            <w:tcW w:w="1269" w:type="dxa"/>
            <w:shd w:val="clear" w:color="auto" w:fill="92D050"/>
            <w:vAlign w:val="center"/>
          </w:tcPr>
          <w:p w14:paraId="305FCFF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3</w:t>
            </w:r>
          </w:p>
        </w:tc>
        <w:tc>
          <w:tcPr>
            <w:tcW w:w="1134" w:type="dxa"/>
            <w:shd w:val="clear" w:color="auto" w:fill="92D050"/>
            <w:vAlign w:val="center"/>
          </w:tcPr>
          <w:p w14:paraId="66B93EC5"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4</w:t>
            </w:r>
          </w:p>
        </w:tc>
        <w:tc>
          <w:tcPr>
            <w:tcW w:w="1354" w:type="dxa"/>
            <w:shd w:val="clear" w:color="auto" w:fill="FFFF00"/>
            <w:vAlign w:val="center"/>
          </w:tcPr>
          <w:p w14:paraId="6BA9ECD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5</w:t>
            </w:r>
          </w:p>
        </w:tc>
      </w:tr>
    </w:tbl>
    <w:p w14:paraId="003D71EB" w14:textId="3CE8E381" w:rsidR="00750574" w:rsidRPr="00C55CFD" w:rsidRDefault="00254367" w:rsidP="00254367">
      <w:pPr>
        <w:pStyle w:val="Tablecaption"/>
        <w:jc w:val="center"/>
      </w:pPr>
      <w:bookmarkStart w:id="599" w:name="_Toc499908268"/>
      <w:r>
        <w:t xml:space="preserve">Risk </w:t>
      </w:r>
      <w:r w:rsidR="00C0344C">
        <w:t>Value</w:t>
      </w:r>
      <w:r>
        <w:t xml:space="preserve"> Matrix</w:t>
      </w:r>
      <w:bookmarkEnd w:id="599"/>
    </w:p>
    <w:p w14:paraId="4FC9B4D0" w14:textId="5B503BA4" w:rsidR="00DE4AEA" w:rsidRDefault="009B719A" w:rsidP="00D169D9">
      <w:pPr>
        <w:pStyle w:val="BodyText"/>
      </w:pPr>
      <w:r>
        <w:t>T</w:t>
      </w:r>
      <w:r w:rsidR="00DE4AEA">
        <w:t xml:space="preserve">he next step is to determine whether those risks are acceptable or not. </w:t>
      </w:r>
      <w:r w:rsidR="00E37F4C">
        <w:t>SIRA</w:t>
      </w:r>
      <w:r w:rsidR="00C84FEA">
        <w:t xml:space="preserve"> specifies four</w:t>
      </w:r>
      <w:r w:rsidR="00DE4AEA">
        <w:t xml:space="preserve"> colour-banded levels of risk. These are shown in</w:t>
      </w:r>
      <w:r>
        <w:t xml:space="preserve"> the table below</w:t>
      </w:r>
      <w:r w:rsidR="00DE4AEA">
        <w:t>:</w:t>
      </w:r>
    </w:p>
    <w:tbl>
      <w:tblPr>
        <w:tblStyle w:val="TableGrid"/>
        <w:tblW w:w="0" w:type="auto"/>
        <w:tblInd w:w="108" w:type="dxa"/>
        <w:tblLook w:val="04A0" w:firstRow="1" w:lastRow="0" w:firstColumn="1" w:lastColumn="0" w:noHBand="0" w:noVBand="1"/>
      </w:tblPr>
      <w:tblGrid>
        <w:gridCol w:w="1684"/>
        <w:gridCol w:w="1550"/>
        <w:gridCol w:w="6853"/>
      </w:tblGrid>
      <w:tr w:rsidR="00091BF3" w:rsidRPr="00D169D9" w14:paraId="01E186B5" w14:textId="77777777" w:rsidTr="00733A2C">
        <w:tc>
          <w:tcPr>
            <w:tcW w:w="1701" w:type="dxa"/>
            <w:shd w:val="clear" w:color="auto" w:fill="C592C6" w:themeFill="accent6" w:themeFillTint="99"/>
          </w:tcPr>
          <w:p w14:paraId="399B6831" w14:textId="4224A4F6" w:rsidR="00091BF3" w:rsidRPr="00D169D9" w:rsidRDefault="00091BF3" w:rsidP="009B719A">
            <w:pPr>
              <w:jc w:val="center"/>
              <w:rPr>
                <w:rFonts w:asciiTheme="majorHAnsi" w:hAnsiTheme="majorHAnsi"/>
                <w:b/>
                <w:sz w:val="20"/>
                <w:szCs w:val="20"/>
              </w:rPr>
            </w:pPr>
            <w:r w:rsidRPr="00D169D9">
              <w:rPr>
                <w:rFonts w:asciiTheme="majorHAnsi" w:hAnsiTheme="majorHAnsi"/>
                <w:b/>
                <w:sz w:val="20"/>
                <w:szCs w:val="20"/>
              </w:rPr>
              <w:t>Risk Value</w:t>
            </w:r>
          </w:p>
        </w:tc>
        <w:tc>
          <w:tcPr>
            <w:tcW w:w="1560" w:type="dxa"/>
            <w:shd w:val="clear" w:color="auto" w:fill="C592C6" w:themeFill="accent6" w:themeFillTint="99"/>
          </w:tcPr>
          <w:p w14:paraId="19F8FC57" w14:textId="77777777" w:rsidR="00091BF3" w:rsidRPr="00D169D9" w:rsidRDefault="00091BF3" w:rsidP="00733A2C">
            <w:pPr>
              <w:jc w:val="center"/>
              <w:rPr>
                <w:rFonts w:asciiTheme="majorHAnsi" w:hAnsiTheme="majorHAnsi"/>
                <w:b/>
                <w:sz w:val="20"/>
                <w:szCs w:val="20"/>
              </w:rPr>
            </w:pPr>
            <w:r w:rsidRPr="00D169D9">
              <w:rPr>
                <w:rFonts w:asciiTheme="majorHAnsi" w:hAnsiTheme="majorHAnsi"/>
                <w:b/>
                <w:sz w:val="20"/>
                <w:szCs w:val="20"/>
              </w:rPr>
              <w:t>Risk Category</w:t>
            </w:r>
          </w:p>
        </w:tc>
        <w:tc>
          <w:tcPr>
            <w:tcW w:w="6945" w:type="dxa"/>
            <w:shd w:val="clear" w:color="auto" w:fill="C592C6" w:themeFill="accent6" w:themeFillTint="99"/>
          </w:tcPr>
          <w:p w14:paraId="7FF55597" w14:textId="77777777" w:rsidR="00091BF3" w:rsidRPr="00D169D9" w:rsidRDefault="00091BF3" w:rsidP="00733A2C">
            <w:pPr>
              <w:jc w:val="center"/>
              <w:rPr>
                <w:rFonts w:asciiTheme="majorHAnsi" w:hAnsiTheme="majorHAnsi"/>
                <w:b/>
                <w:sz w:val="20"/>
                <w:szCs w:val="20"/>
              </w:rPr>
            </w:pPr>
            <w:r w:rsidRPr="00D169D9">
              <w:rPr>
                <w:rFonts w:asciiTheme="majorHAnsi" w:hAnsiTheme="majorHAnsi"/>
                <w:b/>
                <w:sz w:val="20"/>
                <w:szCs w:val="20"/>
              </w:rPr>
              <w:t>Action Required</w:t>
            </w:r>
          </w:p>
        </w:tc>
      </w:tr>
      <w:tr w:rsidR="00091BF3" w:rsidRPr="00D169D9" w14:paraId="37D67752" w14:textId="77777777" w:rsidTr="00733A2C">
        <w:tc>
          <w:tcPr>
            <w:tcW w:w="1701" w:type="dxa"/>
            <w:vAlign w:val="center"/>
          </w:tcPr>
          <w:p w14:paraId="43F9832E"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1 – 4</w:t>
            </w:r>
          </w:p>
        </w:tc>
        <w:tc>
          <w:tcPr>
            <w:tcW w:w="1560" w:type="dxa"/>
            <w:shd w:val="clear" w:color="auto" w:fill="92D050"/>
            <w:vAlign w:val="center"/>
          </w:tcPr>
          <w:p w14:paraId="562A42BF"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Green</w:t>
            </w:r>
          </w:p>
        </w:tc>
        <w:tc>
          <w:tcPr>
            <w:tcW w:w="6945" w:type="dxa"/>
          </w:tcPr>
          <w:p w14:paraId="2E4F6B5C" w14:textId="77777777" w:rsidR="00091BF3" w:rsidRPr="00D169D9" w:rsidRDefault="00091BF3" w:rsidP="00733A2C">
            <w:pPr>
              <w:jc w:val="both"/>
              <w:rPr>
                <w:rFonts w:asciiTheme="majorHAnsi" w:hAnsiTheme="majorHAnsi"/>
                <w:sz w:val="20"/>
                <w:szCs w:val="20"/>
              </w:rPr>
            </w:pPr>
            <w:r w:rsidRPr="00D169D9">
              <w:rPr>
                <w:rFonts w:asciiTheme="majorHAnsi" w:hAnsiTheme="majorHAnsi"/>
                <w:sz w:val="20"/>
                <w:szCs w:val="20"/>
              </w:rPr>
              <w:t>Low risk not requiring additional risk control options unless they can be implemented at low cost in terms of time, money and effort.</w:t>
            </w:r>
          </w:p>
        </w:tc>
      </w:tr>
      <w:tr w:rsidR="00091BF3" w:rsidRPr="00D169D9" w14:paraId="6F02C885" w14:textId="77777777" w:rsidTr="00733A2C">
        <w:tc>
          <w:tcPr>
            <w:tcW w:w="1701" w:type="dxa"/>
            <w:vAlign w:val="center"/>
          </w:tcPr>
          <w:p w14:paraId="39AC68E5"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5 – 8</w:t>
            </w:r>
          </w:p>
        </w:tc>
        <w:tc>
          <w:tcPr>
            <w:tcW w:w="1560" w:type="dxa"/>
            <w:shd w:val="clear" w:color="auto" w:fill="FFFF00"/>
            <w:vAlign w:val="center"/>
          </w:tcPr>
          <w:p w14:paraId="2640E672"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Yellow</w:t>
            </w:r>
          </w:p>
        </w:tc>
        <w:tc>
          <w:tcPr>
            <w:tcW w:w="6945" w:type="dxa"/>
          </w:tcPr>
          <w:p w14:paraId="22D5614F" w14:textId="77777777" w:rsidR="00091BF3" w:rsidRPr="00D169D9" w:rsidRDefault="00091BF3" w:rsidP="00733A2C">
            <w:pPr>
              <w:jc w:val="both"/>
              <w:rPr>
                <w:rFonts w:asciiTheme="majorHAnsi" w:hAnsiTheme="majorHAnsi"/>
                <w:sz w:val="20"/>
                <w:szCs w:val="20"/>
              </w:rPr>
            </w:pPr>
            <w:r w:rsidRPr="00D169D9">
              <w:rPr>
                <w:rFonts w:asciiTheme="majorHAnsi" w:hAnsiTheme="majorHAnsi"/>
                <w:sz w:val="20"/>
                <w:szCs w:val="20"/>
              </w:rPr>
              <w:t xml:space="preserve">Moderate risk which must be reduced to the </w:t>
            </w:r>
            <w:r w:rsidRPr="00D169D9">
              <w:rPr>
                <w:rFonts w:asciiTheme="majorHAnsi" w:hAnsiTheme="majorHAnsi"/>
                <w:i/>
                <w:sz w:val="20"/>
                <w:szCs w:val="20"/>
              </w:rPr>
              <w:t>“as low as reasonably practicable”</w:t>
            </w:r>
            <w:r w:rsidRPr="00D169D9">
              <w:rPr>
                <w:rFonts w:asciiTheme="majorHAnsi" w:hAnsiTheme="majorHAnsi"/>
                <w:sz w:val="20"/>
                <w:szCs w:val="20"/>
              </w:rPr>
              <w:t xml:space="preserve"> (ALARP) level by the implementation of additional control options which are likely to require additional funding.</w:t>
            </w:r>
          </w:p>
        </w:tc>
      </w:tr>
      <w:tr w:rsidR="00091BF3" w:rsidRPr="00D169D9" w14:paraId="0B2B2A15" w14:textId="77777777" w:rsidTr="00733A2C">
        <w:tc>
          <w:tcPr>
            <w:tcW w:w="1701" w:type="dxa"/>
            <w:vAlign w:val="center"/>
          </w:tcPr>
          <w:p w14:paraId="58D398B1"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 xml:space="preserve">9-12 </w:t>
            </w:r>
          </w:p>
        </w:tc>
        <w:tc>
          <w:tcPr>
            <w:tcW w:w="1560" w:type="dxa"/>
            <w:shd w:val="clear" w:color="auto" w:fill="FFC000"/>
            <w:vAlign w:val="center"/>
          </w:tcPr>
          <w:p w14:paraId="48959A3D"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Amber</w:t>
            </w:r>
          </w:p>
        </w:tc>
        <w:tc>
          <w:tcPr>
            <w:tcW w:w="6945" w:type="dxa"/>
          </w:tcPr>
          <w:p w14:paraId="2E4AEB21" w14:textId="77777777" w:rsidR="00091BF3" w:rsidRPr="00D169D9" w:rsidRDefault="00091BF3" w:rsidP="00733A2C">
            <w:pPr>
              <w:jc w:val="both"/>
              <w:rPr>
                <w:rFonts w:asciiTheme="majorHAnsi" w:hAnsiTheme="majorHAnsi"/>
                <w:sz w:val="20"/>
                <w:szCs w:val="20"/>
              </w:rPr>
            </w:pPr>
            <w:r w:rsidRPr="00D169D9">
              <w:rPr>
                <w:rFonts w:asciiTheme="majorHAnsi" w:hAnsiTheme="majorHAnsi"/>
                <w:sz w:val="20"/>
                <w:szCs w:val="20"/>
              </w:rPr>
              <w:t xml:space="preserve">High risk for which substantial and urgent efforts must be made to reduce it to “ALARP” levels within a defined time period. Significant funding is likely to be required and services may need to be suspended or restricted until risk control options have been actioned. </w:t>
            </w:r>
          </w:p>
        </w:tc>
      </w:tr>
      <w:tr w:rsidR="00091BF3" w:rsidRPr="00D169D9" w14:paraId="7F052815" w14:textId="77777777" w:rsidTr="00733A2C">
        <w:tc>
          <w:tcPr>
            <w:tcW w:w="1701" w:type="dxa"/>
            <w:vAlign w:val="center"/>
          </w:tcPr>
          <w:p w14:paraId="11FA19FC"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15-25</w:t>
            </w:r>
          </w:p>
        </w:tc>
        <w:tc>
          <w:tcPr>
            <w:tcW w:w="1560" w:type="dxa"/>
            <w:shd w:val="clear" w:color="auto" w:fill="FF0000"/>
            <w:vAlign w:val="center"/>
          </w:tcPr>
          <w:p w14:paraId="42C38E6C"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Red</w:t>
            </w:r>
          </w:p>
        </w:tc>
        <w:tc>
          <w:tcPr>
            <w:tcW w:w="6945" w:type="dxa"/>
          </w:tcPr>
          <w:p w14:paraId="633B8FB6" w14:textId="015FC714" w:rsidR="00091BF3" w:rsidRPr="00D169D9" w:rsidRDefault="00091BF3" w:rsidP="009B719A">
            <w:pPr>
              <w:jc w:val="both"/>
              <w:rPr>
                <w:rFonts w:asciiTheme="majorHAnsi" w:hAnsiTheme="majorHAnsi"/>
                <w:sz w:val="20"/>
                <w:szCs w:val="20"/>
              </w:rPr>
            </w:pPr>
            <w:r w:rsidRPr="00D169D9">
              <w:rPr>
                <w:rFonts w:asciiTheme="majorHAnsi" w:hAnsiTheme="majorHAnsi"/>
                <w:sz w:val="20"/>
                <w:szCs w:val="20"/>
              </w:rPr>
              <w:t xml:space="preserve">Very high and unacceptable risk for which substantial and immediate improvements are necessary. Major funding </w:t>
            </w:r>
            <w:r w:rsidR="009B719A" w:rsidRPr="00D169D9">
              <w:rPr>
                <w:rFonts w:asciiTheme="majorHAnsi" w:hAnsiTheme="majorHAnsi"/>
                <w:sz w:val="20"/>
                <w:szCs w:val="20"/>
              </w:rPr>
              <w:t>may</w:t>
            </w:r>
            <w:r w:rsidRPr="00D169D9">
              <w:rPr>
                <w:rFonts w:asciiTheme="majorHAnsi" w:hAnsiTheme="majorHAnsi"/>
                <w:sz w:val="20"/>
                <w:szCs w:val="20"/>
              </w:rPr>
              <w:t xml:space="preserve"> be required and ports and waterways are likely to be forced to close until the risk has been reduced to an acceptable level.</w:t>
            </w:r>
          </w:p>
        </w:tc>
      </w:tr>
    </w:tbl>
    <w:p w14:paraId="6F041E69" w14:textId="0D9E1730" w:rsidR="00DE4AEA" w:rsidRPr="00DE4AEA" w:rsidRDefault="00DE4AEA" w:rsidP="00DE4AEA">
      <w:pPr>
        <w:pStyle w:val="Tablecaption"/>
        <w:jc w:val="center"/>
      </w:pPr>
      <w:bookmarkStart w:id="600" w:name="_Toc499908269"/>
      <w:r>
        <w:t>Action Required for Risk Categories</w:t>
      </w:r>
      <w:bookmarkEnd w:id="600"/>
    </w:p>
    <w:p w14:paraId="63771DCE" w14:textId="67440E8F" w:rsidR="00DE4AEA" w:rsidRDefault="00DD1F00" w:rsidP="00A05463">
      <w:pPr>
        <w:pStyle w:val="Heading2"/>
      </w:pPr>
      <w:bookmarkStart w:id="601" w:name="_Toc85708894"/>
      <w:r>
        <w:t>RISK CONTROL OPTIONS</w:t>
      </w:r>
      <w:bookmarkEnd w:id="601"/>
    </w:p>
    <w:p w14:paraId="10251814" w14:textId="77777777" w:rsidR="00C779EC" w:rsidRPr="00C779EC" w:rsidRDefault="00C779EC" w:rsidP="00C779EC">
      <w:pPr>
        <w:pStyle w:val="Heading2separationline"/>
      </w:pPr>
    </w:p>
    <w:p w14:paraId="6E3F254F" w14:textId="096BB03D" w:rsidR="00F1482A" w:rsidRDefault="00F1482A" w:rsidP="00C779EC">
      <w:pPr>
        <w:pStyle w:val="BodyText"/>
        <w:rPr>
          <w:ins w:id="602" w:author="Jakob Bang" w:date="2019-04-03T11:38:00Z"/>
        </w:rPr>
      </w:pPr>
      <w:ins w:id="603" w:author="Jakob Bang" w:date="2019-04-03T11:38:00Z">
        <w:r>
          <w:t>Existing risk control measures</w:t>
        </w:r>
      </w:ins>
      <w:ins w:id="604" w:author="Jakob Bang" w:date="2019-04-03T11:39:00Z">
        <w:r>
          <w:t xml:space="preserve">. </w:t>
        </w:r>
      </w:ins>
    </w:p>
    <w:p w14:paraId="71459EF1" w14:textId="11AEB84F" w:rsidR="00F1482A" w:rsidRDefault="00F1482A" w:rsidP="00C779EC">
      <w:pPr>
        <w:pStyle w:val="BodyText"/>
        <w:rPr>
          <w:ins w:id="605" w:author="Jakob Bang" w:date="2019-04-03T11:38:00Z"/>
        </w:rPr>
      </w:pPr>
      <w:ins w:id="606" w:author="Jakob Bang" w:date="2019-04-03T11:39:00Z">
        <w:r>
          <w:t>Additional</w:t>
        </w:r>
      </w:ins>
      <w:ins w:id="607" w:author="Jakob Bang" w:date="2019-04-03T11:38:00Z">
        <w:r>
          <w:t xml:space="preserve"> risk control measures</w:t>
        </w:r>
      </w:ins>
    </w:p>
    <w:p w14:paraId="24EE1B7D" w14:textId="698D5693" w:rsidR="00F81A49" w:rsidRDefault="00F81A49" w:rsidP="00C779EC">
      <w:pPr>
        <w:pStyle w:val="BodyText"/>
      </w:pPr>
      <w:r w:rsidRPr="00F81A49">
        <w:lastRenderedPageBreak/>
        <w:t xml:space="preserve">The objective </w:t>
      </w:r>
      <w:r w:rsidR="009B719A">
        <w:t xml:space="preserve">of the assessment </w:t>
      </w:r>
      <w:r w:rsidRPr="00F81A49">
        <w:t xml:space="preserve">is to identify risk </w:t>
      </w:r>
      <w:r w:rsidR="009B719A">
        <w:t>mitigation</w:t>
      </w:r>
      <w:r w:rsidRPr="00F81A49">
        <w:t xml:space="preserve"> options</w:t>
      </w:r>
      <w:r w:rsidR="00431B16">
        <w:t xml:space="preserve"> </w:t>
      </w:r>
      <w:r w:rsidRPr="00F81A49">
        <w:t xml:space="preserve">for each </w:t>
      </w:r>
      <w:r w:rsidR="006B6BB1">
        <w:t>undesirable incident</w:t>
      </w:r>
      <w:r w:rsidRPr="00F81A49">
        <w:t xml:space="preserve"> that would, if implemented, reduce th</w:t>
      </w:r>
      <w:r w:rsidR="00971837">
        <w:t>e</w:t>
      </w:r>
      <w:r w:rsidRPr="00F81A49">
        <w:t xml:space="preserve"> risk to an acceptable level.</w:t>
      </w:r>
      <w:r w:rsidR="00431B16">
        <w:t xml:space="preserve"> These may includ</w:t>
      </w:r>
      <w:r w:rsidRPr="00C55CFD">
        <w:t>e:</w:t>
      </w:r>
    </w:p>
    <w:p w14:paraId="5DA14CF2" w14:textId="4F65541E"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F81A49" w:rsidRPr="00C55CFD">
        <w:rPr>
          <w:sz w:val="22"/>
        </w:rPr>
        <w:t>mproved co-ordination and planning</w:t>
      </w:r>
      <w:r>
        <w:rPr>
          <w:sz w:val="22"/>
        </w:rPr>
        <w:t>,</w:t>
      </w:r>
    </w:p>
    <w:p w14:paraId="1011C525" w14:textId="2AB33790"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a</w:t>
      </w:r>
      <w:r w:rsidR="00F81A49" w:rsidRPr="00C55CFD">
        <w:rPr>
          <w:sz w:val="22"/>
        </w:rPr>
        <w:t>dditional training and education</w:t>
      </w:r>
      <w:r>
        <w:rPr>
          <w:sz w:val="22"/>
        </w:rPr>
        <w:t>,</w:t>
      </w:r>
    </w:p>
    <w:p w14:paraId="14C4DF21" w14:textId="6796169B"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n</w:t>
      </w:r>
      <w:r w:rsidR="00431B16">
        <w:rPr>
          <w:sz w:val="22"/>
        </w:rPr>
        <w:t>ew or e</w:t>
      </w:r>
      <w:r w:rsidR="00F81A49" w:rsidRPr="00C55CFD">
        <w:rPr>
          <w:sz w:val="22"/>
        </w:rPr>
        <w:t xml:space="preserve">nforcement of </w:t>
      </w:r>
      <w:r w:rsidR="00431B16">
        <w:rPr>
          <w:sz w:val="22"/>
        </w:rPr>
        <w:t xml:space="preserve">existing </w:t>
      </w:r>
      <w:r w:rsidR="00F81A49" w:rsidRPr="00C55CFD">
        <w:rPr>
          <w:sz w:val="22"/>
        </w:rPr>
        <w:t>rules and procedures</w:t>
      </w:r>
      <w:r>
        <w:rPr>
          <w:sz w:val="22"/>
        </w:rPr>
        <w:t>,</w:t>
      </w:r>
    </w:p>
    <w:p w14:paraId="5FB0C1CA" w14:textId="29495FBA" w:rsidR="00F81A49"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F81A49" w:rsidRPr="00C55CFD">
        <w:rPr>
          <w:sz w:val="22"/>
        </w:rPr>
        <w:t xml:space="preserve">mproved </w:t>
      </w:r>
      <w:r w:rsidR="00431B16">
        <w:rPr>
          <w:sz w:val="22"/>
        </w:rPr>
        <w:t xml:space="preserve">charted </w:t>
      </w:r>
      <w:r w:rsidR="00F81A49" w:rsidRPr="00C55CFD">
        <w:rPr>
          <w:sz w:val="22"/>
        </w:rPr>
        <w:t>hydrographica</w:t>
      </w:r>
      <w:r w:rsidR="00431B16">
        <w:rPr>
          <w:sz w:val="22"/>
        </w:rPr>
        <w:t>l, meteorological and general navigation information</w:t>
      </w:r>
      <w:r>
        <w:rPr>
          <w:sz w:val="22"/>
        </w:rPr>
        <w:t>,</w:t>
      </w:r>
    </w:p>
    <w:p w14:paraId="1B074331" w14:textId="0FA636E0" w:rsidR="00F81A49" w:rsidRDefault="00287032" w:rsidP="00C779EC">
      <w:pPr>
        <w:numPr>
          <w:ilvl w:val="0"/>
          <w:numId w:val="26"/>
        </w:numPr>
        <w:tabs>
          <w:tab w:val="clear" w:pos="360"/>
          <w:tab w:val="num" w:pos="567"/>
        </w:tabs>
        <w:spacing w:line="240" w:lineRule="auto"/>
        <w:ind w:left="567" w:hanging="425"/>
        <w:jc w:val="both"/>
        <w:rPr>
          <w:sz w:val="22"/>
        </w:rPr>
      </w:pPr>
      <w:r>
        <w:rPr>
          <w:sz w:val="22"/>
        </w:rPr>
        <w:t>e</w:t>
      </w:r>
      <w:r w:rsidR="00F81A49" w:rsidRPr="00C55CFD">
        <w:rPr>
          <w:sz w:val="22"/>
        </w:rPr>
        <w:t>nhanced aids to navigation service provision</w:t>
      </w:r>
      <w:r>
        <w:rPr>
          <w:sz w:val="22"/>
        </w:rPr>
        <w:t>,</w:t>
      </w:r>
    </w:p>
    <w:p w14:paraId="00A97C5B" w14:textId="25969155"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F81A49">
        <w:rPr>
          <w:sz w:val="22"/>
        </w:rPr>
        <w:t>mproved radio communications</w:t>
      </w:r>
      <w:r>
        <w:rPr>
          <w:sz w:val="22"/>
        </w:rPr>
        <w:t>,</w:t>
      </w:r>
    </w:p>
    <w:p w14:paraId="01146277" w14:textId="29C9347D"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a</w:t>
      </w:r>
      <w:r w:rsidR="00F81A49" w:rsidRPr="00C55CFD">
        <w:rPr>
          <w:sz w:val="22"/>
        </w:rPr>
        <w:t xml:space="preserve">ctive traffic management </w:t>
      </w:r>
      <w:r w:rsidR="00F81A49">
        <w:rPr>
          <w:sz w:val="22"/>
        </w:rPr>
        <w:t>such as Vessel Traffic Services</w:t>
      </w:r>
      <w:r>
        <w:rPr>
          <w:sz w:val="22"/>
        </w:rPr>
        <w:t>,</w:t>
      </w:r>
    </w:p>
    <w:p w14:paraId="06121393" w14:textId="2EDBBC2C" w:rsidR="00F81A49" w:rsidRDefault="00287032" w:rsidP="00C779EC">
      <w:pPr>
        <w:numPr>
          <w:ilvl w:val="0"/>
          <w:numId w:val="26"/>
        </w:numPr>
        <w:tabs>
          <w:tab w:val="clear" w:pos="360"/>
          <w:tab w:val="num" w:pos="567"/>
        </w:tabs>
        <w:spacing w:line="240" w:lineRule="auto"/>
        <w:ind w:left="567" w:hanging="425"/>
        <w:jc w:val="both"/>
        <w:rPr>
          <w:sz w:val="22"/>
        </w:rPr>
      </w:pPr>
      <w:r>
        <w:rPr>
          <w:sz w:val="22"/>
        </w:rPr>
        <w:t>c</w:t>
      </w:r>
      <w:r w:rsidR="00F81A49" w:rsidRPr="00C55CFD">
        <w:rPr>
          <w:sz w:val="22"/>
        </w:rPr>
        <w:t>hanges to the waterway</w:t>
      </w:r>
      <w:r>
        <w:rPr>
          <w:sz w:val="22"/>
        </w:rPr>
        <w:t>,</w:t>
      </w:r>
    </w:p>
    <w:p w14:paraId="70275725" w14:textId="4B101C1F" w:rsidR="00431B16"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431B16">
        <w:rPr>
          <w:sz w:val="22"/>
        </w:rPr>
        <w:t>mproved decision support systems</w:t>
      </w:r>
      <w:r>
        <w:rPr>
          <w:sz w:val="22"/>
        </w:rPr>
        <w:t>,</w:t>
      </w:r>
    </w:p>
    <w:p w14:paraId="309F17B8" w14:textId="79568194" w:rsidR="00431B16" w:rsidRDefault="00287032" w:rsidP="00C779EC">
      <w:pPr>
        <w:numPr>
          <w:ilvl w:val="0"/>
          <w:numId w:val="26"/>
        </w:numPr>
        <w:tabs>
          <w:tab w:val="clear" w:pos="360"/>
          <w:tab w:val="num" w:pos="567"/>
        </w:tabs>
        <w:spacing w:after="120" w:line="240" w:lineRule="auto"/>
        <w:ind w:left="567" w:hanging="425"/>
        <w:jc w:val="both"/>
        <w:rPr>
          <w:sz w:val="22"/>
        </w:rPr>
      </w:pPr>
      <w:r>
        <w:rPr>
          <w:sz w:val="22"/>
        </w:rPr>
        <w:t>p</w:t>
      </w:r>
      <w:r w:rsidR="00431B16">
        <w:rPr>
          <w:sz w:val="22"/>
        </w:rPr>
        <w:t>ilotage requirements</w:t>
      </w:r>
      <w:r>
        <w:rPr>
          <w:sz w:val="22"/>
        </w:rPr>
        <w:t>.</w:t>
      </w:r>
    </w:p>
    <w:p w14:paraId="1C24DDB6" w14:textId="605CD7D4" w:rsidR="00C05A4F" w:rsidRDefault="00C05A4F" w:rsidP="00C779EC">
      <w:pPr>
        <w:pStyle w:val="BodyText"/>
      </w:pPr>
      <w:r>
        <w:t>Due to the nature of the process, t</w:t>
      </w:r>
      <w:r w:rsidR="00431B16">
        <w:t>he</w:t>
      </w:r>
      <w:r>
        <w:t xml:space="preserve"> outcome of the risk assessment i</w:t>
      </w:r>
      <w:r w:rsidR="00431B16">
        <w:t xml:space="preserve">s </w:t>
      </w:r>
      <w:r w:rsidR="009B719A">
        <w:t>qualitative/</w:t>
      </w:r>
      <w:r w:rsidR="00431B16">
        <w:t xml:space="preserve">subjective, but the aim is to reach consensus on each risk control option so that the necessary arguments can be put forward to </w:t>
      </w:r>
      <w:r>
        <w:t>ensure the most appropriate measures are considered and possible funding addressed.</w:t>
      </w:r>
    </w:p>
    <w:p w14:paraId="0272AD90" w14:textId="217C41D7" w:rsidR="009704DF" w:rsidRDefault="009704DF" w:rsidP="00C779EC">
      <w:pPr>
        <w:pStyle w:val="BodyText"/>
      </w:pPr>
      <w:r>
        <w:t>The resulting recommended risk mitigation options should be prioritized</w:t>
      </w:r>
      <w:r w:rsidR="009B719A">
        <w:t xml:space="preserve"> to facilitate decision making</w:t>
      </w:r>
      <w:r>
        <w:t>.</w:t>
      </w:r>
    </w:p>
    <w:p w14:paraId="7EF8E28C" w14:textId="300CDEE4" w:rsidR="00242300" w:rsidRDefault="007375AA" w:rsidP="00A05463">
      <w:pPr>
        <w:pStyle w:val="Heading2"/>
      </w:pPr>
      <w:bookmarkStart w:id="608" w:name="_Toc85708895"/>
      <w:r>
        <w:t>C</w:t>
      </w:r>
      <w:r w:rsidRPr="004B7492">
        <w:t>ompleting the Risk Matrix</w:t>
      </w:r>
      <w:bookmarkEnd w:id="608"/>
    </w:p>
    <w:p w14:paraId="52F33620" w14:textId="77777777" w:rsidR="003C0AA6" w:rsidRPr="003C0AA6" w:rsidRDefault="003C0AA6" w:rsidP="003C0AA6">
      <w:pPr>
        <w:pStyle w:val="Heading2separationline"/>
      </w:pPr>
    </w:p>
    <w:p w14:paraId="69582697" w14:textId="0F593DAC" w:rsidR="00C05A4F" w:rsidRPr="003C0AA6" w:rsidRDefault="00D51356" w:rsidP="003C0AA6">
      <w:pPr>
        <w:pStyle w:val="BodyText"/>
      </w:pPr>
      <w:r w:rsidRPr="003C0AA6">
        <w:t xml:space="preserve">The risk assessment itself takes the form of a </w:t>
      </w:r>
      <w:r w:rsidR="009B719A" w:rsidRPr="003C0AA6">
        <w:t>matrix</w:t>
      </w:r>
      <w:r w:rsidR="00C05A4F" w:rsidRPr="003C0AA6">
        <w:t xml:space="preserve"> listing all scenarios, providing a quantification of the risk and considerations associated with each scenario. The most significant risks can then be identified and addressed in terms of mitigating </w:t>
      </w:r>
      <w:r w:rsidR="009B719A" w:rsidRPr="003C0AA6">
        <w:t>options</w:t>
      </w:r>
      <w:r w:rsidR="00C05A4F" w:rsidRPr="003C0AA6">
        <w:t>.</w:t>
      </w:r>
    </w:p>
    <w:p w14:paraId="5AB9ED90" w14:textId="605E1720" w:rsidR="00C05A4F" w:rsidRDefault="00C05A4F" w:rsidP="003C0AA6">
      <w:pPr>
        <w:pStyle w:val="BodyText"/>
        <w:rPr>
          <w:ins w:id="609" w:author="Jakob Bang" w:date="2019-04-03T11:44:00Z"/>
        </w:rPr>
      </w:pPr>
      <w:r w:rsidRPr="003C0AA6">
        <w:t>This enables decision makers to assign appropriate resources to implement the suggested measures reducing the risk to an acceptable level.</w:t>
      </w:r>
    </w:p>
    <w:p w14:paraId="14AA00D7" w14:textId="5902438B" w:rsidR="00F1482A" w:rsidRDefault="00F1482A" w:rsidP="003C0AA6">
      <w:pPr>
        <w:pStyle w:val="BodyText"/>
        <w:rPr>
          <w:ins w:id="610" w:author="Jakob Bang" w:date="2019-04-03T11:44:00Z"/>
        </w:rPr>
      </w:pPr>
      <w:ins w:id="611" w:author="Jakob Bang" w:date="2019-04-03T11:46:00Z">
        <w:r>
          <w:t xml:space="preserve">After implantation of the risk </w:t>
        </w:r>
      </w:ins>
      <w:ins w:id="612" w:author="Jakob Bang" w:date="2019-04-03T11:47:00Z">
        <w:r w:rsidR="007F0035">
          <w:t>mitigating options, the new consequence score can be determined</w:t>
        </w:r>
      </w:ins>
      <w:ins w:id="613" w:author="Jakob Bang" w:date="2019-04-03T11:48:00Z">
        <w:r w:rsidR="007F0035">
          <w:t xml:space="preserve">. </w:t>
        </w:r>
      </w:ins>
    </w:p>
    <w:p w14:paraId="7707461E" w14:textId="77777777" w:rsidR="00F1482A" w:rsidRPr="003C0AA6" w:rsidRDefault="00F1482A" w:rsidP="003C0AA6">
      <w:pPr>
        <w:pStyle w:val="BodyText"/>
      </w:pPr>
    </w:p>
    <w:p w14:paraId="1C11F20F" w14:textId="7FC40222" w:rsidR="00044207" w:rsidRPr="003C0AA6" w:rsidRDefault="00C05A4F" w:rsidP="003C0AA6">
      <w:pPr>
        <w:pStyle w:val="BodyText"/>
      </w:pPr>
      <w:r w:rsidRPr="003C0AA6">
        <w:t xml:space="preserve">An example </w:t>
      </w:r>
      <w:r w:rsidR="00995958" w:rsidRPr="003C0AA6">
        <w:t>of the risk matrix</w:t>
      </w:r>
      <w:r w:rsidRPr="003C0AA6">
        <w:t xml:space="preserve"> can be found in Annex C.</w:t>
      </w:r>
    </w:p>
    <w:p w14:paraId="3A1041EF" w14:textId="1CC0B93A" w:rsidR="00044207" w:rsidRDefault="00DD1F00" w:rsidP="00A05463">
      <w:pPr>
        <w:pStyle w:val="Heading2"/>
      </w:pPr>
      <w:bookmarkStart w:id="614" w:name="_Toc85708896"/>
      <w:commentRangeStart w:id="615"/>
      <w:r>
        <w:t>REPORTING</w:t>
      </w:r>
      <w:commentRangeEnd w:id="615"/>
      <w:r w:rsidR="00821747">
        <w:rPr>
          <w:rStyle w:val="CommentReference"/>
          <w:rFonts w:asciiTheme="minorHAnsi" w:eastAsiaTheme="minorHAnsi" w:hAnsiTheme="minorHAnsi" w:cstheme="minorBidi"/>
          <w:b w:val="0"/>
          <w:bCs w:val="0"/>
          <w:caps w:val="0"/>
          <w:color w:val="auto"/>
        </w:rPr>
        <w:commentReference w:id="615"/>
      </w:r>
      <w:bookmarkEnd w:id="614"/>
    </w:p>
    <w:p w14:paraId="157BD78B" w14:textId="77777777" w:rsidR="003C0AA6" w:rsidRPr="003C0AA6" w:rsidRDefault="003C0AA6" w:rsidP="003C0AA6">
      <w:pPr>
        <w:pStyle w:val="Heading2separationline"/>
      </w:pPr>
    </w:p>
    <w:p w14:paraId="76455818" w14:textId="6D37FC79" w:rsidR="00343D8D" w:rsidRDefault="00343D8D" w:rsidP="00044207">
      <w:pPr>
        <w:pStyle w:val="BodyText"/>
      </w:pPr>
      <w:r>
        <w:t>It is important to prepare a formal record of the risk assessment process and its outcomes. This will provide evidence of the decision process and risk mitigation measures considered and recommended. It will also provide for a comprehensive record when future deliberations take place in the waterway.</w:t>
      </w:r>
    </w:p>
    <w:p w14:paraId="3D758DAE" w14:textId="4BD491DA" w:rsidR="00343D8D" w:rsidRDefault="009B719A" w:rsidP="00044207">
      <w:pPr>
        <w:pStyle w:val="BodyText"/>
      </w:pPr>
      <w:r>
        <w:t>The report</w:t>
      </w:r>
      <w:r w:rsidR="00343D8D">
        <w:t xml:space="preserve"> should </w:t>
      </w:r>
      <w:commentRangeStart w:id="616"/>
      <w:r w:rsidR="00343D8D">
        <w:t>include</w:t>
      </w:r>
      <w:commentRangeEnd w:id="616"/>
      <w:r w:rsidR="00821747">
        <w:rPr>
          <w:rStyle w:val="CommentReference"/>
        </w:rPr>
        <w:commentReference w:id="616"/>
      </w:r>
      <w:r w:rsidR="00343D8D">
        <w:t>:</w:t>
      </w:r>
    </w:p>
    <w:p w14:paraId="6B42D446" w14:textId="7E30A029" w:rsidR="00343D8D" w:rsidRDefault="00343D8D" w:rsidP="003C0AA6">
      <w:pPr>
        <w:pStyle w:val="BodyText"/>
        <w:numPr>
          <w:ilvl w:val="0"/>
          <w:numId w:val="31"/>
        </w:numPr>
        <w:spacing w:after="0"/>
        <w:ind w:left="567" w:hanging="425"/>
      </w:pPr>
      <w:r>
        <w:t>Description of the waterway and individual zones</w:t>
      </w:r>
      <w:r w:rsidR="00251C5F">
        <w:t>,</w:t>
      </w:r>
    </w:p>
    <w:p w14:paraId="2DC72135" w14:textId="2A7D41E0" w:rsidR="00343D8D" w:rsidRDefault="00343D8D" w:rsidP="003C0AA6">
      <w:pPr>
        <w:pStyle w:val="BodyText"/>
        <w:numPr>
          <w:ilvl w:val="0"/>
          <w:numId w:val="31"/>
        </w:numPr>
        <w:spacing w:after="0"/>
        <w:ind w:left="567" w:hanging="425"/>
      </w:pPr>
      <w:r>
        <w:t>Stakeholders present at the workshop and their relevant experience</w:t>
      </w:r>
      <w:r w:rsidR="00251C5F">
        <w:t>,</w:t>
      </w:r>
      <w:r>
        <w:t xml:space="preserve"> </w:t>
      </w:r>
    </w:p>
    <w:p w14:paraId="2AD7DD75" w14:textId="22550751" w:rsidR="00343D8D" w:rsidRDefault="00343D8D" w:rsidP="003C0AA6">
      <w:pPr>
        <w:pStyle w:val="BodyText"/>
        <w:numPr>
          <w:ilvl w:val="0"/>
          <w:numId w:val="31"/>
        </w:numPr>
        <w:spacing w:after="0"/>
        <w:ind w:left="567" w:hanging="425"/>
      </w:pPr>
      <w:r>
        <w:t>Hazards and scenarios identified within each zone</w:t>
      </w:r>
      <w:r w:rsidR="00251C5F">
        <w:t>,</w:t>
      </w:r>
    </w:p>
    <w:p w14:paraId="1CD0E72F" w14:textId="33067935" w:rsidR="00343D8D" w:rsidRDefault="00343D8D" w:rsidP="003C0AA6">
      <w:pPr>
        <w:pStyle w:val="BodyText"/>
        <w:numPr>
          <w:ilvl w:val="0"/>
          <w:numId w:val="31"/>
        </w:numPr>
        <w:spacing w:after="0"/>
        <w:ind w:left="567" w:hanging="425"/>
      </w:pPr>
      <w:r>
        <w:t xml:space="preserve">Mitigating measures identified and recommended </w:t>
      </w:r>
      <w:r w:rsidR="00251C5F">
        <w:t>,</w:t>
      </w:r>
    </w:p>
    <w:p w14:paraId="0904EC12" w14:textId="1A64A45F" w:rsidR="009704DF" w:rsidRDefault="009704DF" w:rsidP="003C0AA6">
      <w:pPr>
        <w:pStyle w:val="BodyText"/>
        <w:numPr>
          <w:ilvl w:val="0"/>
          <w:numId w:val="31"/>
        </w:numPr>
        <w:spacing w:after="0"/>
        <w:ind w:left="567" w:hanging="425"/>
      </w:pPr>
      <w:r>
        <w:t>The completed risk matrix (Annex C)</w:t>
      </w:r>
      <w:r w:rsidR="00251C5F">
        <w:t>,</w:t>
      </w:r>
    </w:p>
    <w:p w14:paraId="56A9D382" w14:textId="22029A3E" w:rsidR="009704DF" w:rsidRDefault="009704DF" w:rsidP="003C0AA6">
      <w:pPr>
        <w:pStyle w:val="BodyText"/>
        <w:numPr>
          <w:ilvl w:val="0"/>
          <w:numId w:val="31"/>
        </w:numPr>
        <w:ind w:left="567" w:hanging="425"/>
      </w:pPr>
      <w:r>
        <w:t>Any other amplifying information regarding the assessment</w:t>
      </w:r>
      <w:r w:rsidR="00251C5F">
        <w:t>.</w:t>
      </w:r>
    </w:p>
    <w:p w14:paraId="7E6EB039" w14:textId="1C580E38" w:rsidR="0090083F" w:rsidRPr="00C55CFD" w:rsidRDefault="00DD1F00" w:rsidP="009B2D7D">
      <w:pPr>
        <w:pStyle w:val="Heading1"/>
        <w:jc w:val="both"/>
      </w:pPr>
      <w:bookmarkStart w:id="617" w:name="_Toc368529069"/>
      <w:bookmarkStart w:id="618" w:name="_Toc370973668"/>
      <w:bookmarkStart w:id="619" w:name="_Toc85708897"/>
      <w:commentRangeStart w:id="620"/>
      <w:r w:rsidRPr="00C55CFD">
        <w:rPr>
          <w:caps w:val="0"/>
        </w:rPr>
        <w:t>REFERENCE</w:t>
      </w:r>
      <w:bookmarkEnd w:id="617"/>
      <w:bookmarkEnd w:id="618"/>
      <w:r w:rsidRPr="00C55CFD">
        <w:rPr>
          <w:caps w:val="0"/>
        </w:rPr>
        <w:t>S</w:t>
      </w:r>
      <w:commentRangeEnd w:id="620"/>
      <w:r w:rsidR="00821747">
        <w:rPr>
          <w:rStyle w:val="CommentReference"/>
          <w:rFonts w:asciiTheme="minorHAnsi" w:eastAsiaTheme="minorHAnsi" w:hAnsiTheme="minorHAnsi" w:cstheme="minorBidi"/>
          <w:b w:val="0"/>
          <w:bCs w:val="0"/>
          <w:caps w:val="0"/>
          <w:color w:val="auto"/>
        </w:rPr>
        <w:commentReference w:id="620"/>
      </w:r>
      <w:bookmarkEnd w:id="619"/>
      <w:r w:rsidR="0021627D" w:rsidRPr="00C55CFD">
        <w:t xml:space="preserve"> </w:t>
      </w:r>
    </w:p>
    <w:p w14:paraId="71403B6D" w14:textId="77777777" w:rsidR="0021627D" w:rsidRPr="00C55CFD" w:rsidRDefault="0021627D" w:rsidP="0021627D">
      <w:pPr>
        <w:pStyle w:val="Heading1separatationline"/>
      </w:pPr>
    </w:p>
    <w:p w14:paraId="7BA4BEAF" w14:textId="4CAAB8CF" w:rsidR="003A41A4" w:rsidRPr="003C0AA6" w:rsidRDefault="007375AA" w:rsidP="003C0AA6">
      <w:pPr>
        <w:pStyle w:val="BodyText"/>
        <w:numPr>
          <w:ilvl w:val="0"/>
          <w:numId w:val="31"/>
        </w:numPr>
        <w:spacing w:after="0"/>
        <w:ind w:left="567" w:hanging="425"/>
        <w:rPr>
          <w:sz w:val="20"/>
          <w:szCs w:val="20"/>
        </w:rPr>
      </w:pPr>
      <w:r w:rsidRPr="003C0AA6">
        <w:rPr>
          <w:sz w:val="20"/>
          <w:szCs w:val="20"/>
        </w:rPr>
        <w:t xml:space="preserve">IALA </w:t>
      </w:r>
      <w:r w:rsidR="003A41A4" w:rsidRPr="003C0AA6">
        <w:rPr>
          <w:sz w:val="20"/>
          <w:szCs w:val="20"/>
        </w:rPr>
        <w:t>Guideline 1018 on Risk Management</w:t>
      </w:r>
    </w:p>
    <w:p w14:paraId="42A58B12" w14:textId="4C80CB45" w:rsidR="00933B0A" w:rsidRPr="003C0AA6" w:rsidRDefault="007375AA" w:rsidP="003C0AA6">
      <w:pPr>
        <w:pStyle w:val="BodyText"/>
        <w:numPr>
          <w:ilvl w:val="0"/>
          <w:numId w:val="31"/>
        </w:numPr>
        <w:spacing w:after="0"/>
        <w:ind w:left="567" w:hanging="425"/>
        <w:rPr>
          <w:sz w:val="20"/>
          <w:szCs w:val="20"/>
        </w:rPr>
      </w:pPr>
      <w:r w:rsidRPr="003C0AA6">
        <w:rPr>
          <w:sz w:val="20"/>
          <w:szCs w:val="20"/>
        </w:rPr>
        <w:t xml:space="preserve">IALA </w:t>
      </w:r>
      <w:r w:rsidR="00933B0A" w:rsidRPr="003C0AA6">
        <w:rPr>
          <w:sz w:val="20"/>
          <w:szCs w:val="20"/>
        </w:rPr>
        <w:t xml:space="preserve">Guideline 1079 on </w:t>
      </w:r>
      <w:r w:rsidR="00DD5624" w:rsidRPr="003C0AA6">
        <w:rPr>
          <w:sz w:val="20"/>
          <w:szCs w:val="20"/>
        </w:rPr>
        <w:t>E</w:t>
      </w:r>
      <w:r w:rsidR="00933B0A" w:rsidRPr="003C0AA6">
        <w:rPr>
          <w:sz w:val="20"/>
          <w:szCs w:val="20"/>
        </w:rPr>
        <w:t xml:space="preserve">stablishing and </w:t>
      </w:r>
      <w:r w:rsidR="00DD5624" w:rsidRPr="003C0AA6">
        <w:rPr>
          <w:sz w:val="20"/>
          <w:szCs w:val="20"/>
        </w:rPr>
        <w:t>C</w:t>
      </w:r>
      <w:r w:rsidR="00933B0A" w:rsidRPr="003C0AA6">
        <w:rPr>
          <w:sz w:val="20"/>
          <w:szCs w:val="20"/>
        </w:rPr>
        <w:t xml:space="preserve">onducting </w:t>
      </w:r>
      <w:r w:rsidR="00DD5624" w:rsidRPr="003C0AA6">
        <w:rPr>
          <w:sz w:val="20"/>
          <w:szCs w:val="20"/>
        </w:rPr>
        <w:t>U</w:t>
      </w:r>
      <w:r w:rsidR="00933B0A" w:rsidRPr="003C0AA6">
        <w:rPr>
          <w:sz w:val="20"/>
          <w:szCs w:val="20"/>
        </w:rPr>
        <w:t xml:space="preserve">ser </w:t>
      </w:r>
      <w:r w:rsidR="00DD5624" w:rsidRPr="003C0AA6">
        <w:rPr>
          <w:sz w:val="20"/>
          <w:szCs w:val="20"/>
        </w:rPr>
        <w:t>C</w:t>
      </w:r>
      <w:r w:rsidR="00933B0A" w:rsidRPr="003C0AA6">
        <w:rPr>
          <w:sz w:val="20"/>
          <w:szCs w:val="20"/>
        </w:rPr>
        <w:t>onsultancy</w:t>
      </w:r>
    </w:p>
    <w:p w14:paraId="0EBD3678" w14:textId="0A8CA911" w:rsidR="00916D20"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916D20" w:rsidRPr="003C0AA6">
        <w:rPr>
          <w:sz w:val="20"/>
          <w:szCs w:val="20"/>
        </w:rPr>
        <w:t>Guideline 1123 on the Use of IALA Waterway Ris</w:t>
      </w:r>
      <w:r w:rsidR="006B5E8F" w:rsidRPr="003C0AA6">
        <w:rPr>
          <w:sz w:val="20"/>
          <w:szCs w:val="20"/>
        </w:rPr>
        <w:t xml:space="preserve">k Assessment Programme (IWRAP Mk </w:t>
      </w:r>
      <w:r w:rsidR="00916D20" w:rsidRPr="003C0AA6">
        <w:rPr>
          <w:sz w:val="20"/>
          <w:szCs w:val="20"/>
        </w:rPr>
        <w:t>II)</w:t>
      </w:r>
    </w:p>
    <w:p w14:paraId="7DC01615" w14:textId="1E47B82F" w:rsidR="00916D20"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916D20" w:rsidRPr="003C0AA6">
        <w:rPr>
          <w:sz w:val="20"/>
          <w:szCs w:val="20"/>
        </w:rPr>
        <w:t>Guideline 1124 on the Use of Ports and Waterways Safety Assessment (PAWSA M</w:t>
      </w:r>
      <w:r w:rsidR="006B5E8F" w:rsidRPr="003C0AA6">
        <w:rPr>
          <w:sz w:val="20"/>
          <w:szCs w:val="20"/>
        </w:rPr>
        <w:t xml:space="preserve">k </w:t>
      </w:r>
      <w:r w:rsidR="00916D20" w:rsidRPr="003C0AA6">
        <w:rPr>
          <w:sz w:val="20"/>
          <w:szCs w:val="20"/>
        </w:rPr>
        <w:t>II</w:t>
      </w:r>
      <w:r w:rsidR="006B5E8F" w:rsidRPr="003C0AA6">
        <w:rPr>
          <w:sz w:val="20"/>
          <w:szCs w:val="20"/>
        </w:rPr>
        <w:t>)</w:t>
      </w:r>
      <w:r w:rsidR="00916D20" w:rsidRPr="003C0AA6">
        <w:rPr>
          <w:sz w:val="20"/>
          <w:szCs w:val="20"/>
        </w:rPr>
        <w:t xml:space="preserve"> Tool</w:t>
      </w:r>
    </w:p>
    <w:p w14:paraId="393A0EF2" w14:textId="4B7CF297" w:rsidR="00D36B2C"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D36B2C" w:rsidRPr="003C0AA6">
        <w:rPr>
          <w:sz w:val="20"/>
          <w:szCs w:val="20"/>
        </w:rPr>
        <w:t>Model Course E-141/1 for Level 1 AtoN Managers</w:t>
      </w:r>
    </w:p>
    <w:p w14:paraId="035C19FB" w14:textId="137359AF" w:rsidR="00D36B2C"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D36B2C" w:rsidRPr="003C0AA6">
        <w:rPr>
          <w:sz w:val="20"/>
          <w:szCs w:val="20"/>
        </w:rPr>
        <w:t>Model Course E-141/3 on Risk Management</w:t>
      </w:r>
    </w:p>
    <w:p w14:paraId="1F37B8A1" w14:textId="44B7E8D5" w:rsidR="00E56C13" w:rsidRPr="009B69FD" w:rsidRDefault="00C056EE" w:rsidP="00101F3C">
      <w:pPr>
        <w:pStyle w:val="BodyText"/>
        <w:numPr>
          <w:ilvl w:val="0"/>
          <w:numId w:val="31"/>
        </w:numPr>
        <w:spacing w:after="200" w:line="276" w:lineRule="auto"/>
        <w:ind w:left="567" w:hanging="425"/>
        <w:rPr>
          <w:ins w:id="621" w:author="Jakob Bang" w:date="2019-04-03T14:15:00Z"/>
        </w:rPr>
      </w:pPr>
      <w:r w:rsidRPr="003C0AA6">
        <w:rPr>
          <w:sz w:val="20"/>
          <w:szCs w:val="20"/>
        </w:rPr>
        <w:lastRenderedPageBreak/>
        <w:t xml:space="preserve">IMO SN.1/Circ.296 dated 7 December </w:t>
      </w:r>
      <w:commentRangeStart w:id="622"/>
      <w:r w:rsidRPr="003C0AA6">
        <w:rPr>
          <w:sz w:val="20"/>
          <w:szCs w:val="20"/>
        </w:rPr>
        <w:t>2010</w:t>
      </w:r>
      <w:commentRangeEnd w:id="622"/>
      <w:r w:rsidR="00821747">
        <w:rPr>
          <w:rStyle w:val="CommentReference"/>
        </w:rPr>
        <w:commentReference w:id="622"/>
      </w:r>
    </w:p>
    <w:p w14:paraId="5E6C189B" w14:textId="01E28F66" w:rsidR="009B69FD" w:rsidRPr="00821747" w:rsidRDefault="009B69FD" w:rsidP="00101F3C">
      <w:pPr>
        <w:pStyle w:val="BodyText"/>
        <w:numPr>
          <w:ilvl w:val="0"/>
          <w:numId w:val="31"/>
        </w:numPr>
        <w:spacing w:after="200" w:line="276" w:lineRule="auto"/>
        <w:ind w:left="567" w:hanging="425"/>
        <w:rPr>
          <w:ins w:id="623" w:author="Jakob Bang" w:date="2019-04-03T09:31:00Z"/>
        </w:rPr>
      </w:pPr>
      <w:ins w:id="624" w:author="Jakob Bang" w:date="2019-04-03T14:17:00Z">
        <w:r>
          <w:t xml:space="preserve">Pacific Safety of Navigation Project. </w:t>
        </w:r>
      </w:ins>
      <w:ins w:id="625" w:author="Jakob Bang" w:date="2019-04-03T14:18:00Z">
        <w:r>
          <w:t>Risk Assessment – Tarawa, Kiribati (ARM9-11.11.1)</w:t>
        </w:r>
      </w:ins>
    </w:p>
    <w:p w14:paraId="315E7691" w14:textId="77777777" w:rsidR="00E56C13" w:rsidRDefault="00E56C13" w:rsidP="00821747">
      <w:pPr>
        <w:pStyle w:val="BodyText"/>
        <w:spacing w:after="200" w:line="276" w:lineRule="auto"/>
        <w:rPr>
          <w:ins w:id="626" w:author="Jakob Bang" w:date="2019-04-03T09:31:00Z"/>
          <w:sz w:val="20"/>
          <w:szCs w:val="20"/>
        </w:rPr>
      </w:pPr>
    </w:p>
    <w:p w14:paraId="4866E618" w14:textId="77777777" w:rsidR="00E56C13" w:rsidRDefault="00E56C13" w:rsidP="00821747">
      <w:pPr>
        <w:pStyle w:val="BodyText"/>
        <w:spacing w:after="200" w:line="276" w:lineRule="auto"/>
        <w:rPr>
          <w:ins w:id="627" w:author="Jakob Bang" w:date="2019-04-03T09:31:00Z"/>
          <w:sz w:val="20"/>
          <w:szCs w:val="20"/>
        </w:rPr>
      </w:pPr>
    </w:p>
    <w:p w14:paraId="7138A4F7" w14:textId="77777777" w:rsidR="00E56C13" w:rsidRDefault="00E56C13" w:rsidP="00821747">
      <w:pPr>
        <w:pStyle w:val="BodyText"/>
        <w:spacing w:after="200" w:line="276" w:lineRule="auto"/>
        <w:rPr>
          <w:ins w:id="628" w:author="Jakob Bang" w:date="2019-04-03T09:31:00Z"/>
          <w:sz w:val="20"/>
          <w:szCs w:val="20"/>
        </w:rPr>
      </w:pPr>
    </w:p>
    <w:p w14:paraId="6F329F04" w14:textId="77777777" w:rsidR="00E56C13" w:rsidRDefault="00E56C13" w:rsidP="00821747">
      <w:pPr>
        <w:pStyle w:val="BodyText"/>
        <w:spacing w:after="200" w:line="276" w:lineRule="auto"/>
        <w:rPr>
          <w:ins w:id="629" w:author="Jakob Bang" w:date="2019-04-03T09:31:00Z"/>
          <w:sz w:val="20"/>
          <w:szCs w:val="20"/>
        </w:rPr>
      </w:pPr>
    </w:p>
    <w:p w14:paraId="4893BAE3" w14:textId="77777777" w:rsidR="00E56C13" w:rsidRDefault="00E56C13" w:rsidP="00821747">
      <w:pPr>
        <w:pStyle w:val="BodyText"/>
        <w:spacing w:after="200" w:line="276" w:lineRule="auto"/>
        <w:rPr>
          <w:ins w:id="630" w:author="Jakob Bang" w:date="2019-04-03T09:31:00Z"/>
          <w:sz w:val="20"/>
          <w:szCs w:val="20"/>
        </w:rPr>
      </w:pPr>
    </w:p>
    <w:p w14:paraId="7B399AC8" w14:textId="77777777" w:rsidR="00E56C13" w:rsidRDefault="00E56C13" w:rsidP="00821747">
      <w:pPr>
        <w:pStyle w:val="BodyText"/>
        <w:spacing w:after="200" w:line="276" w:lineRule="auto"/>
        <w:rPr>
          <w:ins w:id="631" w:author="Jakob Bang" w:date="2019-04-03T09:31:00Z"/>
          <w:sz w:val="20"/>
          <w:szCs w:val="20"/>
        </w:rPr>
      </w:pPr>
    </w:p>
    <w:p w14:paraId="340D791D" w14:textId="77777777" w:rsidR="00E56C13" w:rsidRDefault="00E56C13" w:rsidP="00821747">
      <w:pPr>
        <w:pStyle w:val="BodyText"/>
        <w:spacing w:after="200" w:line="276" w:lineRule="auto"/>
        <w:rPr>
          <w:ins w:id="632" w:author="Jakob Bang" w:date="2019-04-03T09:31:00Z"/>
          <w:sz w:val="20"/>
          <w:szCs w:val="20"/>
        </w:rPr>
      </w:pPr>
    </w:p>
    <w:p w14:paraId="040C68BE" w14:textId="77777777" w:rsidR="00E56C13" w:rsidRDefault="00E56C13" w:rsidP="00821747">
      <w:pPr>
        <w:pStyle w:val="BodyText"/>
        <w:spacing w:after="200" w:line="276" w:lineRule="auto"/>
        <w:rPr>
          <w:ins w:id="633" w:author="Jakob Bang" w:date="2019-04-03T09:31:00Z"/>
          <w:sz w:val="20"/>
          <w:szCs w:val="20"/>
        </w:rPr>
      </w:pPr>
    </w:p>
    <w:p w14:paraId="54741FC4" w14:textId="77777777" w:rsidR="00E56C13" w:rsidRDefault="00E56C13" w:rsidP="00821747">
      <w:pPr>
        <w:pStyle w:val="BodyText"/>
        <w:spacing w:after="200" w:line="276" w:lineRule="auto"/>
        <w:rPr>
          <w:ins w:id="634" w:author="Jakob Bang" w:date="2019-04-03T09:31:00Z"/>
          <w:sz w:val="20"/>
          <w:szCs w:val="20"/>
        </w:rPr>
      </w:pPr>
    </w:p>
    <w:p w14:paraId="69A1FC57" w14:textId="77777777" w:rsidR="00E56C13" w:rsidRDefault="00E56C13" w:rsidP="00821747">
      <w:pPr>
        <w:pStyle w:val="BodyText"/>
        <w:spacing w:after="200" w:line="276" w:lineRule="auto"/>
        <w:rPr>
          <w:ins w:id="635" w:author="Jakob Bang" w:date="2019-04-03T09:31:00Z"/>
          <w:sz w:val="20"/>
          <w:szCs w:val="20"/>
        </w:rPr>
      </w:pPr>
    </w:p>
    <w:p w14:paraId="6023A976" w14:textId="77777777" w:rsidR="00E56C13" w:rsidRDefault="00E56C13" w:rsidP="00821747">
      <w:pPr>
        <w:pStyle w:val="BodyText"/>
        <w:spacing w:after="200" w:line="276" w:lineRule="auto"/>
        <w:rPr>
          <w:ins w:id="636" w:author="Jakob Bang" w:date="2019-04-03T09:31:00Z"/>
          <w:sz w:val="20"/>
          <w:szCs w:val="20"/>
        </w:rPr>
      </w:pPr>
    </w:p>
    <w:p w14:paraId="3A41C319" w14:textId="77777777" w:rsidR="00E56C13" w:rsidRDefault="00E56C13" w:rsidP="00821747">
      <w:pPr>
        <w:pStyle w:val="BodyText"/>
        <w:spacing w:after="200" w:line="276" w:lineRule="auto"/>
        <w:rPr>
          <w:ins w:id="637" w:author="Jakob Bang" w:date="2019-04-03T09:31:00Z"/>
          <w:sz w:val="20"/>
          <w:szCs w:val="20"/>
        </w:rPr>
      </w:pPr>
    </w:p>
    <w:p w14:paraId="6DD49BE1" w14:textId="6AD046BF" w:rsidR="00FE3ACB" w:rsidRPr="003C0AA6" w:rsidRDefault="00E56C13" w:rsidP="00821747">
      <w:pPr>
        <w:pStyle w:val="BodyText"/>
        <w:spacing w:after="200" w:line="276" w:lineRule="auto"/>
      </w:pPr>
      <w:ins w:id="638" w:author="Jakob Bang" w:date="2019-04-03T09:31:00Z">
        <w:r>
          <w:rPr>
            <w:sz w:val="20"/>
            <w:szCs w:val="20"/>
          </w:rPr>
          <w:t>New Annex based on the AMSA template</w:t>
        </w:r>
      </w:ins>
      <w:r w:rsidR="00FE3ACB" w:rsidRPr="00C55CFD">
        <w:br w:type="page"/>
      </w:r>
    </w:p>
    <w:p w14:paraId="416560A9" w14:textId="74B48C6D" w:rsidR="00FE3ACB" w:rsidRPr="00030F29" w:rsidRDefault="00DD1F00" w:rsidP="00FE3ACB">
      <w:pPr>
        <w:pStyle w:val="Annex"/>
        <w:rPr>
          <w:szCs w:val="28"/>
        </w:rPr>
      </w:pPr>
      <w:r>
        <w:rPr>
          <w:szCs w:val="28"/>
        </w:rPr>
        <w:lastRenderedPageBreak/>
        <w:t>HAZARD EXAMPLES</w:t>
      </w:r>
    </w:p>
    <w:tbl>
      <w:tblPr>
        <w:tblW w:w="10146" w:type="dxa"/>
        <w:tblInd w:w="55" w:type="dxa"/>
        <w:tblCellMar>
          <w:left w:w="70" w:type="dxa"/>
          <w:right w:w="70" w:type="dxa"/>
        </w:tblCellMar>
        <w:tblLook w:val="04A0" w:firstRow="1" w:lastRow="0" w:firstColumn="1" w:lastColumn="0" w:noHBand="0" w:noVBand="1"/>
      </w:tblPr>
      <w:tblGrid>
        <w:gridCol w:w="2860"/>
        <w:gridCol w:w="4360"/>
        <w:gridCol w:w="2926"/>
      </w:tblGrid>
      <w:tr w:rsidR="00905D23" w:rsidRPr="003C0AA6" w14:paraId="78020191" w14:textId="77777777" w:rsidTr="003C0AA6">
        <w:trPr>
          <w:trHeight w:val="372"/>
          <w:tblHeader/>
        </w:trPr>
        <w:tc>
          <w:tcPr>
            <w:tcW w:w="7220" w:type="dxa"/>
            <w:gridSpan w:val="2"/>
            <w:tcBorders>
              <w:top w:val="single" w:sz="4" w:space="0" w:color="auto"/>
              <w:left w:val="single" w:sz="4" w:space="0" w:color="auto"/>
              <w:bottom w:val="single" w:sz="4" w:space="0" w:color="auto"/>
              <w:right w:val="single" w:sz="4" w:space="0" w:color="auto"/>
            </w:tcBorders>
            <w:shd w:val="clear" w:color="auto" w:fill="55CBFF" w:themeFill="accent2" w:themeFillTint="99"/>
            <w:noWrap/>
            <w:vAlign w:val="center"/>
            <w:hideMark/>
          </w:tcPr>
          <w:p w14:paraId="5BA36BFD" w14:textId="77777777" w:rsidR="00905D23" w:rsidRPr="009B69FD" w:rsidRDefault="00905D23" w:rsidP="003C0AA6">
            <w:pPr>
              <w:spacing w:line="240" w:lineRule="auto"/>
              <w:jc w:val="center"/>
              <w:rPr>
                <w:rFonts w:ascii="Calibri" w:eastAsia="Times New Roman" w:hAnsi="Calibri" w:cs="Times New Roman"/>
                <w:b/>
                <w:bCs/>
                <w:color w:val="000000"/>
                <w:sz w:val="24"/>
                <w:szCs w:val="24"/>
                <w:lang w:val="en-US" w:eastAsia="da-DK"/>
                <w:rPrChange w:id="639" w:author="Jakob Bang" w:date="2019-04-03T14:18:00Z">
                  <w:rPr>
                    <w:rFonts w:ascii="Calibri" w:eastAsia="Times New Roman" w:hAnsi="Calibri" w:cs="Times New Roman"/>
                    <w:b/>
                    <w:bCs/>
                    <w:color w:val="000000"/>
                    <w:sz w:val="24"/>
                    <w:szCs w:val="24"/>
                    <w:lang w:val="da-DK" w:eastAsia="da-DK"/>
                  </w:rPr>
                </w:rPrChange>
              </w:rPr>
            </w:pPr>
            <w:r w:rsidRPr="009B69FD">
              <w:rPr>
                <w:rFonts w:ascii="Calibri" w:eastAsia="Times New Roman" w:hAnsi="Calibri" w:cs="Times New Roman"/>
                <w:b/>
                <w:bCs/>
                <w:color w:val="000000"/>
                <w:sz w:val="24"/>
                <w:szCs w:val="24"/>
                <w:lang w:val="en-US" w:eastAsia="da-DK"/>
                <w:rPrChange w:id="640" w:author="Jakob Bang" w:date="2019-04-03T14:18:00Z">
                  <w:rPr>
                    <w:rFonts w:ascii="Calibri" w:eastAsia="Times New Roman" w:hAnsi="Calibri" w:cs="Times New Roman"/>
                    <w:b/>
                    <w:bCs/>
                    <w:color w:val="000000"/>
                    <w:sz w:val="24"/>
                    <w:szCs w:val="24"/>
                    <w:lang w:val="da-DK" w:eastAsia="da-DK"/>
                  </w:rPr>
                </w:rPrChange>
              </w:rPr>
              <w:t>HAZARDS</w:t>
            </w:r>
          </w:p>
        </w:tc>
        <w:tc>
          <w:tcPr>
            <w:tcW w:w="2926" w:type="dxa"/>
            <w:tcBorders>
              <w:top w:val="single" w:sz="4" w:space="0" w:color="auto"/>
              <w:left w:val="single" w:sz="4" w:space="0" w:color="auto"/>
              <w:bottom w:val="single" w:sz="4" w:space="0" w:color="auto"/>
              <w:right w:val="single" w:sz="4" w:space="0" w:color="auto"/>
            </w:tcBorders>
            <w:shd w:val="clear" w:color="auto" w:fill="55CBFF" w:themeFill="accent2" w:themeFillTint="99"/>
            <w:vAlign w:val="center"/>
          </w:tcPr>
          <w:p w14:paraId="2772BE79" w14:textId="77777777" w:rsidR="00905D23" w:rsidRPr="009B69FD" w:rsidRDefault="00905D23" w:rsidP="003C0AA6">
            <w:pPr>
              <w:spacing w:line="240" w:lineRule="auto"/>
              <w:jc w:val="center"/>
              <w:rPr>
                <w:rFonts w:ascii="Calibri" w:eastAsia="Times New Roman" w:hAnsi="Calibri" w:cs="Times New Roman"/>
                <w:b/>
                <w:bCs/>
                <w:color w:val="000000"/>
                <w:sz w:val="24"/>
                <w:szCs w:val="24"/>
                <w:lang w:val="en-US" w:eastAsia="da-DK"/>
                <w:rPrChange w:id="641" w:author="Jakob Bang" w:date="2019-04-03T14:18:00Z">
                  <w:rPr>
                    <w:rFonts w:ascii="Calibri" w:eastAsia="Times New Roman" w:hAnsi="Calibri" w:cs="Times New Roman"/>
                    <w:b/>
                    <w:bCs/>
                    <w:color w:val="000000"/>
                    <w:sz w:val="24"/>
                    <w:szCs w:val="24"/>
                    <w:lang w:val="da-DK" w:eastAsia="da-DK"/>
                  </w:rPr>
                </w:rPrChange>
              </w:rPr>
            </w:pPr>
            <w:r w:rsidRPr="009B69FD">
              <w:rPr>
                <w:rFonts w:ascii="Calibri" w:eastAsia="Times New Roman" w:hAnsi="Calibri" w:cs="Times New Roman"/>
                <w:b/>
                <w:bCs/>
                <w:color w:val="000000"/>
                <w:sz w:val="24"/>
                <w:szCs w:val="24"/>
                <w:lang w:val="en-US" w:eastAsia="da-DK"/>
                <w:rPrChange w:id="642" w:author="Jakob Bang" w:date="2019-04-03T14:18:00Z">
                  <w:rPr>
                    <w:rFonts w:ascii="Calibri" w:eastAsia="Times New Roman" w:hAnsi="Calibri" w:cs="Times New Roman"/>
                    <w:b/>
                    <w:bCs/>
                    <w:color w:val="000000"/>
                    <w:sz w:val="24"/>
                    <w:szCs w:val="24"/>
                    <w:lang w:val="da-DK" w:eastAsia="da-DK"/>
                  </w:rPr>
                </w:rPrChange>
              </w:rPr>
              <w:t>Remarks</w:t>
            </w:r>
          </w:p>
        </w:tc>
      </w:tr>
      <w:tr w:rsidR="00905D23" w:rsidRPr="00694DE4" w14:paraId="0294CBDB" w14:textId="77777777" w:rsidTr="003C0AA6">
        <w:trPr>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noWrap/>
            <w:vAlign w:val="center"/>
            <w:hideMark/>
          </w:tcPr>
          <w:p w14:paraId="0003212C" w14:textId="77777777" w:rsidR="00905D23" w:rsidRPr="009B69FD" w:rsidRDefault="00905D23" w:rsidP="00316D31">
            <w:pPr>
              <w:spacing w:line="240" w:lineRule="auto"/>
              <w:jc w:val="center"/>
              <w:rPr>
                <w:rFonts w:ascii="Calibri" w:eastAsia="Times New Roman" w:hAnsi="Calibri" w:cs="Times New Roman"/>
                <w:b/>
                <w:bCs/>
                <w:color w:val="000000"/>
                <w:sz w:val="24"/>
                <w:szCs w:val="24"/>
                <w:lang w:val="en-US" w:eastAsia="da-DK"/>
                <w:rPrChange w:id="643" w:author="Jakob Bang" w:date="2019-04-03T14:18:00Z">
                  <w:rPr>
                    <w:rFonts w:ascii="Calibri" w:eastAsia="Times New Roman" w:hAnsi="Calibri" w:cs="Times New Roman"/>
                    <w:b/>
                    <w:bCs/>
                    <w:color w:val="000000"/>
                    <w:sz w:val="24"/>
                    <w:szCs w:val="24"/>
                    <w:lang w:val="da-DK" w:eastAsia="da-DK"/>
                  </w:rPr>
                </w:rPrChange>
              </w:rPr>
            </w:pPr>
            <w:r w:rsidRPr="009B69FD">
              <w:rPr>
                <w:rFonts w:ascii="Calibri" w:eastAsia="Times New Roman" w:hAnsi="Calibri" w:cs="Times New Roman"/>
                <w:b/>
                <w:bCs/>
                <w:color w:val="000000"/>
                <w:sz w:val="24"/>
                <w:szCs w:val="24"/>
                <w:lang w:val="en-US" w:eastAsia="da-DK"/>
                <w:rPrChange w:id="644" w:author="Jakob Bang" w:date="2019-04-03T14:18:00Z">
                  <w:rPr>
                    <w:rFonts w:ascii="Calibri" w:eastAsia="Times New Roman" w:hAnsi="Calibri" w:cs="Times New Roman"/>
                    <w:b/>
                    <w:bCs/>
                    <w:color w:val="000000"/>
                    <w:sz w:val="24"/>
                    <w:szCs w:val="24"/>
                    <w:lang w:val="da-DK" w:eastAsia="da-DK"/>
                  </w:rPr>
                </w:rPrChange>
              </w:rPr>
              <w:t>Natural</w:t>
            </w:r>
          </w:p>
        </w:tc>
        <w:tc>
          <w:tcPr>
            <w:tcW w:w="4360" w:type="dxa"/>
            <w:tcBorders>
              <w:top w:val="nil"/>
              <w:left w:val="nil"/>
              <w:bottom w:val="single" w:sz="4" w:space="0" w:color="auto"/>
              <w:right w:val="single" w:sz="4" w:space="0" w:color="auto"/>
            </w:tcBorders>
            <w:shd w:val="clear" w:color="auto" w:fill="auto"/>
            <w:noWrap/>
            <w:vAlign w:val="center"/>
            <w:hideMark/>
          </w:tcPr>
          <w:p w14:paraId="131C5474"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Safe Minimum Depth (m)</w:t>
            </w:r>
          </w:p>
        </w:tc>
        <w:tc>
          <w:tcPr>
            <w:tcW w:w="2926" w:type="dxa"/>
            <w:tcBorders>
              <w:top w:val="nil"/>
              <w:left w:val="nil"/>
              <w:bottom w:val="single" w:sz="4" w:space="0" w:color="auto"/>
              <w:right w:val="single" w:sz="4" w:space="0" w:color="auto"/>
            </w:tcBorders>
            <w:vAlign w:val="center"/>
          </w:tcPr>
          <w:p w14:paraId="40E093D9"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27739C42"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215D4E74"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3976CF8"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Proximity of danger (NM)</w:t>
            </w:r>
          </w:p>
        </w:tc>
        <w:tc>
          <w:tcPr>
            <w:tcW w:w="2926" w:type="dxa"/>
            <w:tcBorders>
              <w:top w:val="nil"/>
              <w:left w:val="nil"/>
              <w:bottom w:val="single" w:sz="4" w:space="0" w:color="auto"/>
              <w:right w:val="single" w:sz="4" w:space="0" w:color="auto"/>
            </w:tcBorders>
            <w:vAlign w:val="center"/>
          </w:tcPr>
          <w:p w14:paraId="333C32BF"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683AA9BB"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93E65C6"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9D30F96"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Tide, wind, wave and current effect</w:t>
            </w:r>
          </w:p>
        </w:tc>
        <w:tc>
          <w:tcPr>
            <w:tcW w:w="2926" w:type="dxa"/>
            <w:tcBorders>
              <w:top w:val="nil"/>
              <w:left w:val="nil"/>
              <w:bottom w:val="single" w:sz="4" w:space="0" w:color="auto"/>
              <w:right w:val="single" w:sz="4" w:space="0" w:color="auto"/>
            </w:tcBorders>
            <w:vAlign w:val="center"/>
          </w:tcPr>
          <w:p w14:paraId="010998E1"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22FD29FA"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2D8E5B67" w14:textId="77777777" w:rsidR="00905D23" w:rsidRPr="00521726" w:rsidRDefault="00905D23"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9555602"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Ice conditions</w:t>
            </w:r>
          </w:p>
        </w:tc>
        <w:tc>
          <w:tcPr>
            <w:tcW w:w="2926" w:type="dxa"/>
            <w:tcBorders>
              <w:top w:val="nil"/>
              <w:left w:val="nil"/>
              <w:bottom w:val="single" w:sz="4" w:space="0" w:color="auto"/>
              <w:right w:val="single" w:sz="4" w:space="0" w:color="auto"/>
            </w:tcBorders>
            <w:vAlign w:val="center"/>
          </w:tcPr>
          <w:p w14:paraId="69D17187"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32B9C20F"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65401ECE"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7EAAD82"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Minimum visibility (NM)</w:t>
            </w:r>
          </w:p>
        </w:tc>
        <w:tc>
          <w:tcPr>
            <w:tcW w:w="2926" w:type="dxa"/>
            <w:tcBorders>
              <w:top w:val="nil"/>
              <w:left w:val="nil"/>
              <w:bottom w:val="single" w:sz="4" w:space="0" w:color="auto"/>
              <w:right w:val="single" w:sz="4" w:space="0" w:color="auto"/>
            </w:tcBorders>
            <w:vAlign w:val="center"/>
          </w:tcPr>
          <w:p w14:paraId="310F4AEA"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7096B5B8"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B568521"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13E07FF"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Low sun issues</w:t>
            </w:r>
          </w:p>
        </w:tc>
        <w:tc>
          <w:tcPr>
            <w:tcW w:w="2926" w:type="dxa"/>
            <w:tcBorders>
              <w:top w:val="nil"/>
              <w:left w:val="nil"/>
              <w:bottom w:val="single" w:sz="4" w:space="0" w:color="auto"/>
              <w:right w:val="single" w:sz="4" w:space="0" w:color="auto"/>
            </w:tcBorders>
            <w:vAlign w:val="center"/>
          </w:tcPr>
          <w:p w14:paraId="23C5A6A4"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407841CB"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60C6535F"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3794359"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Background lighting</w:t>
            </w:r>
          </w:p>
        </w:tc>
        <w:tc>
          <w:tcPr>
            <w:tcW w:w="2926" w:type="dxa"/>
            <w:tcBorders>
              <w:top w:val="nil"/>
              <w:left w:val="nil"/>
              <w:bottom w:val="single" w:sz="4" w:space="0" w:color="auto"/>
              <w:right w:val="single" w:sz="4" w:space="0" w:color="auto"/>
            </w:tcBorders>
            <w:vAlign w:val="center"/>
          </w:tcPr>
          <w:p w14:paraId="4E196D05"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42C13264"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6080CE94" w14:textId="77777777" w:rsidR="00905D23" w:rsidRPr="009C5D77" w:rsidRDefault="00905D23"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881E8B2" w14:textId="7A39E3DB"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PNT</w:t>
            </w:r>
            <w:r w:rsidR="002D10F6" w:rsidRPr="003C0AA6">
              <w:rPr>
                <w:rFonts w:ascii="Calibri" w:eastAsia="Times New Roman" w:hAnsi="Calibri" w:cs="Times New Roman"/>
                <w:color w:val="000000"/>
                <w:sz w:val="20"/>
                <w:szCs w:val="20"/>
                <w:lang w:eastAsia="da-DK"/>
              </w:rPr>
              <w:t xml:space="preserve"> (geographical obstruction)</w:t>
            </w:r>
          </w:p>
        </w:tc>
        <w:tc>
          <w:tcPr>
            <w:tcW w:w="2926" w:type="dxa"/>
            <w:tcBorders>
              <w:top w:val="nil"/>
              <w:left w:val="nil"/>
              <w:bottom w:val="single" w:sz="4" w:space="0" w:color="auto"/>
              <w:right w:val="single" w:sz="4" w:space="0" w:color="auto"/>
            </w:tcBorders>
            <w:vAlign w:val="center"/>
          </w:tcPr>
          <w:p w14:paraId="3AC8C1D7"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1215B365"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08B705A4" w14:textId="77777777" w:rsidR="00905D23" w:rsidRPr="00694DE4" w:rsidRDefault="00905D23"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6019D9"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Earthquake and tsunami</w:t>
            </w:r>
          </w:p>
        </w:tc>
        <w:tc>
          <w:tcPr>
            <w:tcW w:w="2926" w:type="dxa"/>
            <w:tcBorders>
              <w:top w:val="nil"/>
              <w:left w:val="nil"/>
              <w:bottom w:val="single" w:sz="4" w:space="0" w:color="auto"/>
              <w:right w:val="single" w:sz="4" w:space="0" w:color="auto"/>
            </w:tcBorders>
            <w:vAlign w:val="center"/>
          </w:tcPr>
          <w:p w14:paraId="31CC9FA8"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3B7BA089"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5D7B9946"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9B40A17"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3AF3F144"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4478E875"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0CA71A7"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4176CAE4"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055261A7"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0E83F275"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6D7AB175"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16F6D75C"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16B08FA9"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16CE7CF8" w14:textId="77777777" w:rsidTr="003C0AA6">
        <w:trPr>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noWrap/>
            <w:vAlign w:val="center"/>
            <w:hideMark/>
          </w:tcPr>
          <w:p w14:paraId="76F91E7C" w14:textId="77777777" w:rsidR="00905D23" w:rsidRPr="003C0AA6" w:rsidRDefault="00905D23"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Economic</w:t>
            </w:r>
          </w:p>
        </w:tc>
        <w:tc>
          <w:tcPr>
            <w:tcW w:w="4360" w:type="dxa"/>
            <w:tcBorders>
              <w:top w:val="nil"/>
              <w:left w:val="nil"/>
              <w:bottom w:val="single" w:sz="4" w:space="0" w:color="auto"/>
              <w:right w:val="single" w:sz="4" w:space="0" w:color="auto"/>
            </w:tcBorders>
            <w:shd w:val="clear" w:color="auto" w:fill="auto"/>
            <w:noWrap/>
            <w:vAlign w:val="center"/>
            <w:hideMark/>
          </w:tcPr>
          <w:p w14:paraId="4E136CCA"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Legal action problems</w:t>
            </w:r>
          </w:p>
        </w:tc>
        <w:tc>
          <w:tcPr>
            <w:tcW w:w="2926" w:type="dxa"/>
            <w:tcBorders>
              <w:top w:val="nil"/>
              <w:left w:val="nil"/>
              <w:bottom w:val="single" w:sz="4" w:space="0" w:color="auto"/>
              <w:right w:val="single" w:sz="4" w:space="0" w:color="auto"/>
            </w:tcBorders>
            <w:vAlign w:val="center"/>
          </w:tcPr>
          <w:p w14:paraId="5A415108"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6E45B97F"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0A9D0080"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428F023" w14:textId="78CFA246" w:rsidR="00905D23" w:rsidRPr="003C0AA6" w:rsidRDefault="004733E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Insufficient</w:t>
            </w:r>
            <w:r w:rsidR="00905D23" w:rsidRPr="003C0AA6">
              <w:rPr>
                <w:rFonts w:ascii="Calibri" w:eastAsia="Times New Roman" w:hAnsi="Calibri" w:cs="Times New Roman"/>
                <w:color w:val="000000"/>
                <w:sz w:val="20"/>
                <w:szCs w:val="20"/>
                <w:lang w:eastAsia="da-DK"/>
              </w:rPr>
              <w:t xml:space="preserve"> AtoN funding issues</w:t>
            </w:r>
          </w:p>
        </w:tc>
        <w:tc>
          <w:tcPr>
            <w:tcW w:w="2926" w:type="dxa"/>
            <w:tcBorders>
              <w:top w:val="nil"/>
              <w:left w:val="nil"/>
              <w:bottom w:val="single" w:sz="4" w:space="0" w:color="auto"/>
              <w:right w:val="single" w:sz="4" w:space="0" w:color="auto"/>
            </w:tcBorders>
            <w:vAlign w:val="center"/>
          </w:tcPr>
          <w:p w14:paraId="71914D0C"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0475188A"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1278653"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458D7A0"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4F54D4D0"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1DF35D54"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B3B2BF8"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481287A9"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09EB2B93"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72B0E95C"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C501877"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47C74281"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424F2E52"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76D66DC6" w14:textId="77777777" w:rsidTr="003C0AA6">
        <w:trPr>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noWrap/>
            <w:vAlign w:val="center"/>
            <w:hideMark/>
          </w:tcPr>
          <w:p w14:paraId="07F56C01" w14:textId="77777777" w:rsidR="00905D23" w:rsidRPr="003C0AA6" w:rsidRDefault="00905D23"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Technical</w:t>
            </w:r>
          </w:p>
        </w:tc>
        <w:tc>
          <w:tcPr>
            <w:tcW w:w="4360" w:type="dxa"/>
            <w:tcBorders>
              <w:top w:val="nil"/>
              <w:left w:val="nil"/>
              <w:bottom w:val="single" w:sz="4" w:space="0" w:color="auto"/>
              <w:right w:val="single" w:sz="4" w:space="0" w:color="auto"/>
            </w:tcBorders>
            <w:shd w:val="clear" w:color="auto" w:fill="auto"/>
            <w:noWrap/>
            <w:vAlign w:val="center"/>
            <w:hideMark/>
          </w:tcPr>
          <w:p w14:paraId="6D3D2652" w14:textId="50914247" w:rsidR="00905D23" w:rsidRPr="003C0AA6" w:rsidRDefault="00990C79"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Shipborne </w:t>
            </w:r>
            <w:r w:rsidR="00905D23" w:rsidRPr="003C0AA6">
              <w:rPr>
                <w:rFonts w:ascii="Calibri" w:eastAsia="Times New Roman" w:hAnsi="Calibri" w:cs="Times New Roman"/>
                <w:color w:val="000000"/>
                <w:sz w:val="20"/>
                <w:szCs w:val="20"/>
                <w:lang w:eastAsia="da-DK"/>
              </w:rPr>
              <w:t xml:space="preserve">Navaid failure </w:t>
            </w:r>
          </w:p>
        </w:tc>
        <w:tc>
          <w:tcPr>
            <w:tcW w:w="2926" w:type="dxa"/>
            <w:tcBorders>
              <w:top w:val="nil"/>
              <w:left w:val="nil"/>
              <w:bottom w:val="single" w:sz="4" w:space="0" w:color="auto"/>
              <w:right w:val="single" w:sz="4" w:space="0" w:color="auto"/>
            </w:tcBorders>
            <w:vAlign w:val="center"/>
          </w:tcPr>
          <w:p w14:paraId="5DF40E53"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251C5F" w:rsidRPr="00694DE4" w14:paraId="54DF7EBE"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B3E4D27" w14:textId="77777777" w:rsidR="00251C5F" w:rsidRPr="00905D23" w:rsidRDefault="00251C5F" w:rsidP="00316D31">
            <w:pPr>
              <w:spacing w:line="240" w:lineRule="auto"/>
              <w:jc w:val="center"/>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center"/>
          </w:tcPr>
          <w:p w14:paraId="40228D56" w14:textId="26720F0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Quality and validity of charted information</w:t>
            </w:r>
          </w:p>
        </w:tc>
        <w:tc>
          <w:tcPr>
            <w:tcW w:w="2926" w:type="dxa"/>
            <w:tcBorders>
              <w:top w:val="nil"/>
              <w:left w:val="nil"/>
              <w:bottom w:val="single" w:sz="4" w:space="0" w:color="auto"/>
              <w:right w:val="single" w:sz="4" w:space="0" w:color="auto"/>
            </w:tcBorders>
            <w:vAlign w:val="center"/>
          </w:tcPr>
          <w:p w14:paraId="0894F09D"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26181E47"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D0E1259" w14:textId="77777777" w:rsidR="00251C5F" w:rsidRPr="00905D23" w:rsidRDefault="00251C5F" w:rsidP="00316D31">
            <w:pPr>
              <w:spacing w:line="240" w:lineRule="auto"/>
              <w:jc w:val="center"/>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center"/>
          </w:tcPr>
          <w:p w14:paraId="3FE29335" w14:textId="00B86EC5"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vessel control</w:t>
            </w:r>
          </w:p>
        </w:tc>
        <w:tc>
          <w:tcPr>
            <w:tcW w:w="2926" w:type="dxa"/>
            <w:tcBorders>
              <w:top w:val="nil"/>
              <w:left w:val="nil"/>
              <w:bottom w:val="single" w:sz="4" w:space="0" w:color="auto"/>
              <w:right w:val="single" w:sz="4" w:space="0" w:color="auto"/>
            </w:tcBorders>
            <w:vAlign w:val="center"/>
          </w:tcPr>
          <w:p w14:paraId="72363EE7"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A3CF66D"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064E551A" w14:textId="77777777" w:rsidR="00251C5F" w:rsidRPr="00B25561"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623689E" w14:textId="3E7E3782"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Communications</w:t>
            </w:r>
          </w:p>
        </w:tc>
        <w:tc>
          <w:tcPr>
            <w:tcW w:w="2926" w:type="dxa"/>
            <w:tcBorders>
              <w:top w:val="nil"/>
              <w:left w:val="nil"/>
              <w:bottom w:val="single" w:sz="4" w:space="0" w:color="auto"/>
              <w:right w:val="single" w:sz="4" w:space="0" w:color="auto"/>
            </w:tcBorders>
            <w:vAlign w:val="center"/>
          </w:tcPr>
          <w:p w14:paraId="17712249"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703C4C9C"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3FC69E5F"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1B67622" w14:textId="0B245C0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connectivity</w:t>
            </w:r>
          </w:p>
        </w:tc>
        <w:tc>
          <w:tcPr>
            <w:tcW w:w="2926" w:type="dxa"/>
            <w:tcBorders>
              <w:top w:val="nil"/>
              <w:left w:val="nil"/>
              <w:bottom w:val="single" w:sz="4" w:space="0" w:color="auto"/>
              <w:right w:val="single" w:sz="4" w:space="0" w:color="auto"/>
            </w:tcBorders>
            <w:vAlign w:val="center"/>
          </w:tcPr>
          <w:p w14:paraId="0FDEC51B"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4FC6A1B"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453F88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47236A0" w14:textId="0CEC649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Cyber interference</w:t>
            </w:r>
          </w:p>
        </w:tc>
        <w:tc>
          <w:tcPr>
            <w:tcW w:w="2926" w:type="dxa"/>
            <w:tcBorders>
              <w:top w:val="nil"/>
              <w:left w:val="nil"/>
              <w:bottom w:val="single" w:sz="4" w:space="0" w:color="auto"/>
              <w:right w:val="single" w:sz="4" w:space="0" w:color="auto"/>
            </w:tcBorders>
            <w:vAlign w:val="center"/>
          </w:tcPr>
          <w:p w14:paraId="1CA65AF7"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79649E64"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27F665F"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C873F2C" w14:textId="63DCF1F0"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Aids to Navigation failure</w:t>
            </w:r>
          </w:p>
        </w:tc>
        <w:tc>
          <w:tcPr>
            <w:tcW w:w="2926" w:type="dxa"/>
            <w:tcBorders>
              <w:top w:val="nil"/>
              <w:left w:val="nil"/>
              <w:bottom w:val="single" w:sz="4" w:space="0" w:color="auto"/>
              <w:right w:val="single" w:sz="4" w:space="0" w:color="auto"/>
            </w:tcBorders>
            <w:vAlign w:val="center"/>
          </w:tcPr>
          <w:p w14:paraId="6B8F7411"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4DE8266C"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241D6A06"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7794039" w14:textId="2E3A7DA6"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PNT</w:t>
            </w:r>
          </w:p>
        </w:tc>
        <w:tc>
          <w:tcPr>
            <w:tcW w:w="2926" w:type="dxa"/>
            <w:tcBorders>
              <w:top w:val="nil"/>
              <w:left w:val="nil"/>
              <w:bottom w:val="single" w:sz="4" w:space="0" w:color="auto"/>
              <w:right w:val="single" w:sz="4" w:space="0" w:color="auto"/>
            </w:tcBorders>
            <w:vAlign w:val="center"/>
          </w:tcPr>
          <w:p w14:paraId="21A18E98"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AF58707"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E16E8D4" w14:textId="77777777" w:rsidR="00251C5F" w:rsidRPr="00CA7322"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2FEF06ED" w14:textId="1A57BF4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Substandard ships</w:t>
            </w:r>
          </w:p>
        </w:tc>
        <w:tc>
          <w:tcPr>
            <w:tcW w:w="2926" w:type="dxa"/>
            <w:tcBorders>
              <w:top w:val="nil"/>
              <w:left w:val="nil"/>
              <w:bottom w:val="single" w:sz="4" w:space="0" w:color="auto"/>
              <w:right w:val="single" w:sz="4" w:space="0" w:color="auto"/>
            </w:tcBorders>
            <w:vAlign w:val="center"/>
          </w:tcPr>
          <w:p w14:paraId="7FE979E0"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37E15F2"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7849ECBC" w14:textId="77777777" w:rsidR="00251C5F" w:rsidRPr="00CA7322"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70BD64B" w14:textId="6FA87887" w:rsidR="00251C5F" w:rsidRPr="003C0AA6" w:rsidRDefault="00251C5F" w:rsidP="003C0AA6">
            <w:pPr>
              <w:spacing w:line="240" w:lineRule="auto"/>
              <w:rPr>
                <w:rFonts w:ascii="Calibri" w:eastAsia="Times New Roman" w:hAnsi="Calibri" w:cs="Times New Roman"/>
                <w:color w:val="000000"/>
                <w:sz w:val="20"/>
                <w:szCs w:val="20"/>
                <w:highlight w:val="yellow"/>
                <w:lang w:eastAsia="da-DK"/>
              </w:rPr>
            </w:pPr>
          </w:p>
        </w:tc>
        <w:tc>
          <w:tcPr>
            <w:tcW w:w="2926" w:type="dxa"/>
            <w:tcBorders>
              <w:top w:val="nil"/>
              <w:left w:val="nil"/>
              <w:bottom w:val="single" w:sz="4" w:space="0" w:color="auto"/>
              <w:right w:val="single" w:sz="4" w:space="0" w:color="auto"/>
            </w:tcBorders>
            <w:vAlign w:val="center"/>
          </w:tcPr>
          <w:p w14:paraId="2C28C799"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EB2574A"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071CA4D5"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EC3087" w14:textId="78980BE7" w:rsidR="00251C5F" w:rsidRPr="003C0AA6" w:rsidRDefault="00251C5F" w:rsidP="003C0AA6">
            <w:pPr>
              <w:spacing w:line="240" w:lineRule="auto"/>
              <w:rPr>
                <w:rFonts w:ascii="Calibri" w:eastAsia="Times New Roman" w:hAnsi="Calibri" w:cs="Times New Roman"/>
                <w:color w:val="000000"/>
                <w:sz w:val="20"/>
                <w:szCs w:val="20"/>
                <w:highlight w:val="yellow"/>
                <w:lang w:eastAsia="da-DK"/>
              </w:rPr>
            </w:pPr>
          </w:p>
        </w:tc>
        <w:tc>
          <w:tcPr>
            <w:tcW w:w="2926" w:type="dxa"/>
            <w:tcBorders>
              <w:top w:val="nil"/>
              <w:left w:val="nil"/>
              <w:bottom w:val="single" w:sz="4" w:space="0" w:color="auto"/>
              <w:right w:val="single" w:sz="4" w:space="0" w:color="auto"/>
            </w:tcBorders>
            <w:vAlign w:val="center"/>
          </w:tcPr>
          <w:p w14:paraId="300EB13E"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2B1A8237"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5ACB7B76"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B4C45F1" w14:textId="4B5F193B"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482413DB"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02E7D62D" w14:textId="77777777" w:rsidTr="003C0AA6">
        <w:trPr>
          <w:cantSplit/>
          <w:trHeight w:val="300"/>
        </w:trPr>
        <w:tc>
          <w:tcPr>
            <w:tcW w:w="2860" w:type="dxa"/>
            <w:vMerge w:val="restart"/>
            <w:tcBorders>
              <w:top w:val="single" w:sz="4" w:space="0" w:color="auto"/>
              <w:left w:val="single" w:sz="4" w:space="0" w:color="auto"/>
              <w:bottom w:val="single" w:sz="4" w:space="0" w:color="auto"/>
              <w:right w:val="single" w:sz="4" w:space="0" w:color="auto"/>
            </w:tcBorders>
            <w:shd w:val="clear" w:color="auto" w:fill="55CBFF" w:themeFill="accent2" w:themeFillTint="99"/>
            <w:noWrap/>
            <w:vAlign w:val="center"/>
            <w:hideMark/>
          </w:tcPr>
          <w:p w14:paraId="1983F1A5" w14:textId="77777777" w:rsidR="00251C5F" w:rsidRPr="003C0AA6" w:rsidRDefault="00251C5F"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Human</w:t>
            </w:r>
          </w:p>
        </w:tc>
        <w:tc>
          <w:tcPr>
            <w:tcW w:w="4360" w:type="dxa"/>
            <w:tcBorders>
              <w:top w:val="single" w:sz="4" w:space="0" w:color="auto"/>
              <w:left w:val="nil"/>
              <w:bottom w:val="single" w:sz="4" w:space="0" w:color="auto"/>
              <w:right w:val="single" w:sz="4" w:space="0" w:color="auto"/>
            </w:tcBorders>
            <w:shd w:val="clear" w:color="auto" w:fill="auto"/>
            <w:noWrap/>
            <w:vAlign w:val="center"/>
            <w:hideMark/>
          </w:tcPr>
          <w:p w14:paraId="75DA12FE"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Crew competency</w:t>
            </w:r>
          </w:p>
        </w:tc>
        <w:tc>
          <w:tcPr>
            <w:tcW w:w="2926" w:type="dxa"/>
            <w:tcBorders>
              <w:top w:val="single" w:sz="4" w:space="0" w:color="auto"/>
              <w:left w:val="nil"/>
              <w:bottom w:val="single" w:sz="4" w:space="0" w:color="auto"/>
              <w:right w:val="single" w:sz="4" w:space="0" w:color="auto"/>
            </w:tcBorders>
            <w:vAlign w:val="center"/>
          </w:tcPr>
          <w:p w14:paraId="4A178220"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A74C67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31039F1"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8B91DD"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Fatigue</w:t>
            </w:r>
          </w:p>
        </w:tc>
        <w:tc>
          <w:tcPr>
            <w:tcW w:w="2926" w:type="dxa"/>
            <w:tcBorders>
              <w:top w:val="nil"/>
              <w:left w:val="nil"/>
              <w:bottom w:val="single" w:sz="4" w:space="0" w:color="auto"/>
              <w:right w:val="single" w:sz="4" w:space="0" w:color="auto"/>
            </w:tcBorders>
            <w:vAlign w:val="center"/>
          </w:tcPr>
          <w:p w14:paraId="3567CEC9"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0C0D7AFC"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CEEAE15"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B990FDC"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Safety culture</w:t>
            </w:r>
          </w:p>
        </w:tc>
        <w:tc>
          <w:tcPr>
            <w:tcW w:w="2926" w:type="dxa"/>
            <w:tcBorders>
              <w:top w:val="nil"/>
              <w:left w:val="nil"/>
              <w:bottom w:val="single" w:sz="4" w:space="0" w:color="auto"/>
              <w:right w:val="single" w:sz="4" w:space="0" w:color="auto"/>
            </w:tcBorders>
            <w:vAlign w:val="center"/>
          </w:tcPr>
          <w:p w14:paraId="0A020F31"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55E4D34C"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7C33C12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885EA6E" w14:textId="0D3BC07D"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Influence of alcohol and/or drugs</w:t>
            </w:r>
          </w:p>
        </w:tc>
        <w:tc>
          <w:tcPr>
            <w:tcW w:w="2926" w:type="dxa"/>
            <w:tcBorders>
              <w:top w:val="nil"/>
              <w:left w:val="nil"/>
              <w:bottom w:val="single" w:sz="4" w:space="0" w:color="auto"/>
              <w:right w:val="single" w:sz="4" w:space="0" w:color="auto"/>
            </w:tcBorders>
            <w:vAlign w:val="center"/>
          </w:tcPr>
          <w:p w14:paraId="747F6223"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7D30DAE0"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468AEABE" w14:textId="77777777" w:rsidR="00251C5F" w:rsidRPr="00C96165"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5A5C5696" w14:textId="7C0DA3E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Availability and competency of VTS</w:t>
            </w:r>
          </w:p>
        </w:tc>
        <w:tc>
          <w:tcPr>
            <w:tcW w:w="2926" w:type="dxa"/>
            <w:tcBorders>
              <w:top w:val="nil"/>
              <w:left w:val="nil"/>
              <w:bottom w:val="single" w:sz="4" w:space="0" w:color="auto"/>
              <w:right w:val="single" w:sz="4" w:space="0" w:color="auto"/>
            </w:tcBorders>
            <w:vAlign w:val="center"/>
          </w:tcPr>
          <w:p w14:paraId="237290FC"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645" w:author="Jakob Bang" w:date="2019-04-02T13:20:00Z">
                  <w:rPr>
                    <w:rFonts w:ascii="Calibri" w:eastAsia="Times New Roman" w:hAnsi="Calibri" w:cs="Times New Roman"/>
                    <w:color w:val="000000"/>
                    <w:sz w:val="20"/>
                    <w:szCs w:val="20"/>
                    <w:lang w:val="da-DK" w:eastAsia="da-DK"/>
                  </w:rPr>
                </w:rPrChange>
              </w:rPr>
            </w:pPr>
          </w:p>
        </w:tc>
      </w:tr>
      <w:tr w:rsidR="00251C5F" w:rsidRPr="00694DE4" w14:paraId="33BF8F46"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649C094" w14:textId="77777777" w:rsidR="00251C5F" w:rsidRPr="00521726"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666DDBAF"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Other AtoN provider competency</w:t>
            </w:r>
          </w:p>
        </w:tc>
        <w:tc>
          <w:tcPr>
            <w:tcW w:w="2926" w:type="dxa"/>
            <w:tcBorders>
              <w:top w:val="nil"/>
              <w:left w:val="nil"/>
              <w:bottom w:val="single" w:sz="4" w:space="0" w:color="auto"/>
              <w:right w:val="single" w:sz="4" w:space="0" w:color="auto"/>
            </w:tcBorders>
            <w:vAlign w:val="center"/>
          </w:tcPr>
          <w:p w14:paraId="1F91B453"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FF99FC6"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6E82FF8"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4851822" w14:textId="32571451"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Availability and competency of pilotage</w:t>
            </w:r>
          </w:p>
        </w:tc>
        <w:tc>
          <w:tcPr>
            <w:tcW w:w="2926" w:type="dxa"/>
            <w:tcBorders>
              <w:top w:val="nil"/>
              <w:left w:val="nil"/>
              <w:bottom w:val="single" w:sz="4" w:space="0" w:color="auto"/>
              <w:right w:val="single" w:sz="4" w:space="0" w:color="auto"/>
            </w:tcBorders>
            <w:vAlign w:val="center"/>
          </w:tcPr>
          <w:p w14:paraId="20FB9E6E"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EEB780E"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56736983" w14:textId="77777777" w:rsidR="00251C5F" w:rsidRPr="00905D23" w:rsidRDefault="00251C5F" w:rsidP="00316D31">
            <w:pPr>
              <w:spacing w:line="240" w:lineRule="auto"/>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center"/>
          </w:tcPr>
          <w:p w14:paraId="24A3A6BA"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Piracy/terrorism</w:t>
            </w:r>
          </w:p>
        </w:tc>
        <w:tc>
          <w:tcPr>
            <w:tcW w:w="2926" w:type="dxa"/>
            <w:tcBorders>
              <w:top w:val="nil"/>
              <w:left w:val="nil"/>
              <w:bottom w:val="single" w:sz="4" w:space="0" w:color="auto"/>
              <w:right w:val="single" w:sz="4" w:space="0" w:color="auto"/>
            </w:tcBorders>
            <w:vAlign w:val="center"/>
          </w:tcPr>
          <w:p w14:paraId="353FE2C5"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FC2BDE" w14:paraId="161C1FF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5A699EC8" w14:textId="77777777" w:rsidR="00251C5F" w:rsidRPr="00521726"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20FD3580" w14:textId="5308ECDC"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Political issues</w:t>
            </w:r>
          </w:p>
        </w:tc>
        <w:tc>
          <w:tcPr>
            <w:tcW w:w="2926" w:type="dxa"/>
            <w:tcBorders>
              <w:top w:val="nil"/>
              <w:left w:val="nil"/>
              <w:bottom w:val="single" w:sz="4" w:space="0" w:color="auto"/>
              <w:right w:val="single" w:sz="4" w:space="0" w:color="auto"/>
            </w:tcBorders>
            <w:vAlign w:val="center"/>
          </w:tcPr>
          <w:p w14:paraId="2CFA36FC"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FC2BDE" w14:paraId="7531B67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500305F8"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F08E0A0"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Culture and language issues</w:t>
            </w:r>
          </w:p>
        </w:tc>
        <w:tc>
          <w:tcPr>
            <w:tcW w:w="2926" w:type="dxa"/>
            <w:tcBorders>
              <w:top w:val="nil"/>
              <w:left w:val="nil"/>
              <w:bottom w:val="single" w:sz="4" w:space="0" w:color="auto"/>
              <w:right w:val="single" w:sz="4" w:space="0" w:color="auto"/>
            </w:tcBorders>
            <w:vAlign w:val="center"/>
          </w:tcPr>
          <w:p w14:paraId="329E1253"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271AFF" w14:paraId="75821BAE"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0F31FBE7" w14:textId="77777777" w:rsidR="00251C5F" w:rsidRPr="00FC2BDE"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B998C63"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Crew medical issues</w:t>
            </w:r>
          </w:p>
        </w:tc>
        <w:tc>
          <w:tcPr>
            <w:tcW w:w="2926" w:type="dxa"/>
            <w:tcBorders>
              <w:top w:val="nil"/>
              <w:left w:val="nil"/>
              <w:bottom w:val="single" w:sz="4" w:space="0" w:color="auto"/>
              <w:right w:val="single" w:sz="4" w:space="0" w:color="auto"/>
            </w:tcBorders>
            <w:vAlign w:val="center"/>
          </w:tcPr>
          <w:p w14:paraId="1CAB5FAC"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2393BAD3"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B6CC605"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36F55F32" w14:textId="06151A89"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Crew distractions</w:t>
            </w:r>
          </w:p>
        </w:tc>
        <w:tc>
          <w:tcPr>
            <w:tcW w:w="2926" w:type="dxa"/>
            <w:tcBorders>
              <w:top w:val="nil"/>
              <w:left w:val="nil"/>
              <w:bottom w:val="single" w:sz="4" w:space="0" w:color="auto"/>
              <w:right w:val="single" w:sz="4" w:space="0" w:color="auto"/>
            </w:tcBorders>
            <w:vAlign w:val="center"/>
          </w:tcPr>
          <w:p w14:paraId="7E51CF89"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45D4C473"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7572F476"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6193B77" w14:textId="6DC3A81C"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210B33F3"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2B61EE49"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495CC51B"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702706F"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039FFAB7"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00C84BD3"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42AC128E"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5E50B158"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58B05C0D"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55BDDE5A" w14:textId="77777777" w:rsidTr="003C0AA6">
        <w:trPr>
          <w:cantSplit/>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F117CC0" w14:textId="77777777" w:rsidR="00251C5F" w:rsidRPr="003C0AA6" w:rsidRDefault="00251C5F"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Operational</w:t>
            </w:r>
          </w:p>
        </w:tc>
        <w:tc>
          <w:tcPr>
            <w:tcW w:w="4360" w:type="dxa"/>
            <w:tcBorders>
              <w:top w:val="nil"/>
              <w:left w:val="nil"/>
              <w:bottom w:val="single" w:sz="4" w:space="0" w:color="auto"/>
              <w:right w:val="single" w:sz="4" w:space="0" w:color="auto"/>
            </w:tcBorders>
            <w:shd w:val="clear" w:color="auto" w:fill="auto"/>
            <w:noWrap/>
            <w:vAlign w:val="center"/>
            <w:hideMark/>
          </w:tcPr>
          <w:p w14:paraId="7CEB93D6" w14:textId="626EBB4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Impact of smaller vessels</w:t>
            </w:r>
          </w:p>
        </w:tc>
        <w:tc>
          <w:tcPr>
            <w:tcW w:w="2926" w:type="dxa"/>
            <w:tcBorders>
              <w:top w:val="nil"/>
              <w:left w:val="nil"/>
              <w:bottom w:val="single" w:sz="4" w:space="0" w:color="auto"/>
              <w:right w:val="single" w:sz="4" w:space="0" w:color="auto"/>
            </w:tcBorders>
            <w:vAlign w:val="center"/>
          </w:tcPr>
          <w:p w14:paraId="74936606"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1913A7F"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70080B5E" w14:textId="77777777" w:rsidR="00251C5F" w:rsidRPr="00110827"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7FA90BD5"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Fishing activities</w:t>
            </w:r>
          </w:p>
        </w:tc>
        <w:tc>
          <w:tcPr>
            <w:tcW w:w="2926" w:type="dxa"/>
            <w:tcBorders>
              <w:top w:val="nil"/>
              <w:left w:val="nil"/>
              <w:bottom w:val="single" w:sz="4" w:space="0" w:color="auto"/>
              <w:right w:val="single" w:sz="4" w:space="0" w:color="auto"/>
            </w:tcBorders>
            <w:vAlign w:val="center"/>
          </w:tcPr>
          <w:p w14:paraId="1337DFCB"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4BC6C1CA"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1B7E0C7B" w14:textId="77777777" w:rsidR="00251C5F" w:rsidRPr="00110827"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DB18534"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Seasonal activities </w:t>
            </w:r>
          </w:p>
        </w:tc>
        <w:tc>
          <w:tcPr>
            <w:tcW w:w="2926" w:type="dxa"/>
            <w:tcBorders>
              <w:top w:val="nil"/>
              <w:left w:val="nil"/>
              <w:bottom w:val="single" w:sz="4" w:space="0" w:color="auto"/>
              <w:right w:val="single" w:sz="4" w:space="0" w:color="auto"/>
            </w:tcBorders>
            <w:vAlign w:val="center"/>
          </w:tcPr>
          <w:p w14:paraId="2E4FF069"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19538C4"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23052D7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8ADE1DC"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passage planning</w:t>
            </w:r>
          </w:p>
        </w:tc>
        <w:tc>
          <w:tcPr>
            <w:tcW w:w="2926" w:type="dxa"/>
            <w:tcBorders>
              <w:top w:val="nil"/>
              <w:left w:val="nil"/>
              <w:bottom w:val="single" w:sz="4" w:space="0" w:color="auto"/>
              <w:right w:val="single" w:sz="4" w:space="0" w:color="auto"/>
            </w:tcBorders>
            <w:vAlign w:val="center"/>
          </w:tcPr>
          <w:p w14:paraId="61BE6E2A"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5163A33B"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34AFAC8B"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27B1534" w14:textId="632986B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Inadequate routeing guidance</w:t>
            </w:r>
          </w:p>
        </w:tc>
        <w:tc>
          <w:tcPr>
            <w:tcW w:w="2926" w:type="dxa"/>
            <w:tcBorders>
              <w:top w:val="nil"/>
              <w:left w:val="nil"/>
              <w:bottom w:val="single" w:sz="4" w:space="0" w:color="auto"/>
              <w:right w:val="single" w:sz="4" w:space="0" w:color="auto"/>
            </w:tcBorders>
            <w:vAlign w:val="center"/>
          </w:tcPr>
          <w:p w14:paraId="56E95B62"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10408DBF"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3F95A077"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6A39D1FD" w14:textId="09125A42"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route monitoring</w:t>
            </w:r>
          </w:p>
        </w:tc>
        <w:tc>
          <w:tcPr>
            <w:tcW w:w="2926" w:type="dxa"/>
            <w:tcBorders>
              <w:top w:val="nil"/>
              <w:left w:val="nil"/>
              <w:bottom w:val="single" w:sz="4" w:space="0" w:color="auto"/>
              <w:right w:val="single" w:sz="4" w:space="0" w:color="auto"/>
            </w:tcBorders>
            <w:vAlign w:val="center"/>
          </w:tcPr>
          <w:p w14:paraId="4739D22B"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303A270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78A8EDD" w14:textId="77777777" w:rsidR="00251C5F" w:rsidRPr="00694DE4" w:rsidRDefault="00251C5F" w:rsidP="00407C6F">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399769C9" w14:textId="74012882"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promulgation of Maritime Safety Information (MSI)</w:t>
            </w:r>
          </w:p>
        </w:tc>
        <w:tc>
          <w:tcPr>
            <w:tcW w:w="2926" w:type="dxa"/>
            <w:tcBorders>
              <w:top w:val="nil"/>
              <w:left w:val="nil"/>
              <w:bottom w:val="single" w:sz="4" w:space="0" w:color="auto"/>
              <w:right w:val="single" w:sz="4" w:space="0" w:color="auto"/>
            </w:tcBorders>
            <w:vAlign w:val="center"/>
          </w:tcPr>
          <w:p w14:paraId="00C21206"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646" w:author="Jakob Bang" w:date="2019-04-02T13:21:00Z">
                  <w:rPr>
                    <w:rFonts w:ascii="Calibri" w:eastAsia="Times New Roman" w:hAnsi="Calibri" w:cs="Times New Roman"/>
                    <w:color w:val="000000"/>
                    <w:sz w:val="20"/>
                    <w:szCs w:val="20"/>
                    <w:lang w:val="da-DK" w:eastAsia="da-DK"/>
                  </w:rPr>
                </w:rPrChange>
              </w:rPr>
            </w:pPr>
          </w:p>
        </w:tc>
      </w:tr>
      <w:tr w:rsidR="00251C5F" w:rsidRPr="00694DE4" w14:paraId="41527D2B"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16810F68" w14:textId="77777777" w:rsidR="00251C5F" w:rsidRPr="000971C0" w:rsidRDefault="00251C5F" w:rsidP="00407C6F">
            <w:pPr>
              <w:spacing w:line="240" w:lineRule="auto"/>
              <w:rPr>
                <w:rFonts w:ascii="Calibri" w:eastAsia="Times New Roman" w:hAnsi="Calibri" w:cs="Times New Roman"/>
                <w:b/>
                <w:bCs/>
                <w:color w:val="000000"/>
                <w:sz w:val="28"/>
                <w:szCs w:val="28"/>
                <w:lang w:val="en-US" w:eastAsia="da-DK"/>
                <w:rPrChange w:id="647"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nil"/>
              <w:bottom w:val="single" w:sz="4" w:space="0" w:color="auto"/>
              <w:right w:val="single" w:sz="4" w:space="0" w:color="auto"/>
            </w:tcBorders>
            <w:shd w:val="clear" w:color="auto" w:fill="auto"/>
            <w:noWrap/>
            <w:vAlign w:val="center"/>
          </w:tcPr>
          <w:p w14:paraId="7038D355" w14:textId="6B7BF02C"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response to marking of new danger</w:t>
            </w:r>
          </w:p>
        </w:tc>
        <w:tc>
          <w:tcPr>
            <w:tcW w:w="2926" w:type="dxa"/>
            <w:tcBorders>
              <w:top w:val="nil"/>
              <w:left w:val="nil"/>
              <w:bottom w:val="single" w:sz="4" w:space="0" w:color="auto"/>
              <w:right w:val="single" w:sz="4" w:space="0" w:color="auto"/>
            </w:tcBorders>
            <w:vAlign w:val="center"/>
          </w:tcPr>
          <w:p w14:paraId="4F1059D1"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648" w:author="Jakob Bang" w:date="2019-04-02T13:21:00Z">
                  <w:rPr>
                    <w:rFonts w:ascii="Calibri" w:eastAsia="Times New Roman" w:hAnsi="Calibri" w:cs="Times New Roman"/>
                    <w:color w:val="000000"/>
                    <w:sz w:val="20"/>
                    <w:szCs w:val="20"/>
                    <w:lang w:val="da-DK" w:eastAsia="da-DK"/>
                  </w:rPr>
                </w:rPrChange>
              </w:rPr>
            </w:pPr>
          </w:p>
        </w:tc>
      </w:tr>
      <w:tr w:rsidR="00251C5F" w:rsidRPr="00694DE4" w14:paraId="5E80CD2C"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42D5E900" w14:textId="77777777" w:rsidR="00251C5F" w:rsidRPr="000971C0" w:rsidRDefault="00251C5F" w:rsidP="00407C6F">
            <w:pPr>
              <w:spacing w:line="240" w:lineRule="auto"/>
              <w:rPr>
                <w:rFonts w:ascii="Calibri" w:eastAsia="Times New Roman" w:hAnsi="Calibri" w:cs="Times New Roman"/>
                <w:b/>
                <w:bCs/>
                <w:color w:val="000000"/>
                <w:sz w:val="28"/>
                <w:szCs w:val="28"/>
                <w:lang w:val="en-US" w:eastAsia="da-DK"/>
                <w:rPrChange w:id="649"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nil"/>
              <w:bottom w:val="single" w:sz="4" w:space="0" w:color="auto"/>
              <w:right w:val="single" w:sz="4" w:space="0" w:color="auto"/>
            </w:tcBorders>
            <w:shd w:val="clear" w:color="auto" w:fill="auto"/>
            <w:noWrap/>
            <w:vAlign w:val="center"/>
          </w:tcPr>
          <w:p w14:paraId="23588EF3"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1770D3FA"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650" w:author="Jakob Bang" w:date="2019-04-02T13:21:00Z">
                  <w:rPr>
                    <w:rFonts w:ascii="Calibri" w:eastAsia="Times New Roman" w:hAnsi="Calibri" w:cs="Times New Roman"/>
                    <w:color w:val="000000"/>
                    <w:sz w:val="20"/>
                    <w:szCs w:val="20"/>
                    <w:lang w:val="da-DK" w:eastAsia="da-DK"/>
                  </w:rPr>
                </w:rPrChange>
              </w:rPr>
            </w:pPr>
          </w:p>
        </w:tc>
      </w:tr>
      <w:tr w:rsidR="00251C5F" w:rsidRPr="00694DE4" w14:paraId="7AD84905"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2694C3FD" w14:textId="77777777" w:rsidR="00251C5F" w:rsidRPr="000971C0" w:rsidRDefault="00251C5F" w:rsidP="00407C6F">
            <w:pPr>
              <w:spacing w:line="240" w:lineRule="auto"/>
              <w:rPr>
                <w:rFonts w:ascii="Calibri" w:eastAsia="Times New Roman" w:hAnsi="Calibri" w:cs="Times New Roman"/>
                <w:b/>
                <w:bCs/>
                <w:color w:val="000000"/>
                <w:sz w:val="28"/>
                <w:szCs w:val="28"/>
                <w:lang w:val="en-US" w:eastAsia="da-DK"/>
                <w:rPrChange w:id="651"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342F8AB7"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1EE9651A"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652" w:author="Jakob Bang" w:date="2019-04-02T13:21:00Z">
                  <w:rPr>
                    <w:rFonts w:ascii="Calibri" w:eastAsia="Times New Roman" w:hAnsi="Calibri" w:cs="Times New Roman"/>
                    <w:color w:val="000000"/>
                    <w:sz w:val="20"/>
                    <w:szCs w:val="20"/>
                    <w:lang w:val="da-DK" w:eastAsia="da-DK"/>
                  </w:rPr>
                </w:rPrChange>
              </w:rPr>
            </w:pPr>
          </w:p>
        </w:tc>
      </w:tr>
      <w:tr w:rsidR="00251C5F" w:rsidRPr="00694DE4" w14:paraId="36A0ECBE"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41F80FE3" w14:textId="77777777" w:rsidR="00251C5F" w:rsidRPr="000971C0" w:rsidRDefault="00251C5F" w:rsidP="00407C6F">
            <w:pPr>
              <w:spacing w:line="240" w:lineRule="auto"/>
              <w:rPr>
                <w:rFonts w:ascii="Calibri" w:eastAsia="Times New Roman" w:hAnsi="Calibri" w:cs="Times New Roman"/>
                <w:b/>
                <w:bCs/>
                <w:color w:val="000000"/>
                <w:sz w:val="28"/>
                <w:szCs w:val="28"/>
                <w:lang w:val="en-US" w:eastAsia="da-DK"/>
                <w:rPrChange w:id="653"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single" w:sz="4" w:space="0" w:color="auto"/>
              <w:bottom w:val="single" w:sz="4" w:space="0" w:color="auto"/>
              <w:right w:val="single" w:sz="4" w:space="0" w:color="auto"/>
            </w:tcBorders>
            <w:shd w:val="clear" w:color="auto" w:fill="auto"/>
            <w:noWrap/>
            <w:vAlign w:val="center"/>
            <w:hideMark/>
          </w:tcPr>
          <w:p w14:paraId="64863C5C"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0CC6831F"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654" w:author="Jakob Bang" w:date="2019-04-02T13:21:00Z">
                  <w:rPr>
                    <w:rFonts w:ascii="Calibri" w:eastAsia="Times New Roman" w:hAnsi="Calibri" w:cs="Times New Roman"/>
                    <w:color w:val="000000"/>
                    <w:sz w:val="20"/>
                    <w:szCs w:val="20"/>
                    <w:lang w:val="da-DK" w:eastAsia="da-DK"/>
                  </w:rPr>
                </w:rPrChange>
              </w:rPr>
            </w:pPr>
          </w:p>
        </w:tc>
      </w:tr>
      <w:tr w:rsidR="00251C5F" w:rsidRPr="00694DE4" w14:paraId="7F2B6C3C" w14:textId="77777777" w:rsidTr="003C0AA6">
        <w:trPr>
          <w:cantSplit/>
          <w:trHeight w:val="372"/>
        </w:trPr>
        <w:tc>
          <w:tcPr>
            <w:tcW w:w="2860" w:type="dxa"/>
            <w:vMerge w:val="restart"/>
            <w:tcBorders>
              <w:top w:val="single" w:sz="4" w:space="0" w:color="auto"/>
              <w:left w:val="single" w:sz="4" w:space="0" w:color="auto"/>
              <w:bottom w:val="single" w:sz="4" w:space="0" w:color="auto"/>
              <w:right w:val="nil"/>
            </w:tcBorders>
            <w:shd w:val="clear" w:color="auto" w:fill="55CBFF" w:themeFill="accent2" w:themeFillTint="99"/>
            <w:noWrap/>
            <w:vAlign w:val="center"/>
            <w:hideMark/>
          </w:tcPr>
          <w:p w14:paraId="56A6FC81" w14:textId="77777777" w:rsidR="00251C5F" w:rsidRPr="003C0AA6" w:rsidRDefault="00251C5F" w:rsidP="00407C6F">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Maritime Space</w:t>
            </w:r>
          </w:p>
        </w:tc>
        <w:tc>
          <w:tcPr>
            <w:tcW w:w="4360" w:type="dxa"/>
            <w:tcBorders>
              <w:top w:val="nil"/>
              <w:left w:val="single" w:sz="4" w:space="0" w:color="auto"/>
              <w:bottom w:val="single" w:sz="4" w:space="0" w:color="auto"/>
              <w:right w:val="single" w:sz="4" w:space="0" w:color="auto"/>
            </w:tcBorders>
            <w:shd w:val="clear" w:color="auto" w:fill="auto"/>
            <w:noWrap/>
            <w:vAlign w:val="center"/>
            <w:hideMark/>
          </w:tcPr>
          <w:p w14:paraId="5F31C5A4"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The existence of wrecks and new dangers</w:t>
            </w:r>
          </w:p>
        </w:tc>
        <w:tc>
          <w:tcPr>
            <w:tcW w:w="2926" w:type="dxa"/>
            <w:tcBorders>
              <w:top w:val="nil"/>
              <w:left w:val="single" w:sz="4" w:space="0" w:color="auto"/>
              <w:bottom w:val="single" w:sz="4" w:space="0" w:color="auto"/>
              <w:right w:val="single" w:sz="4" w:space="0" w:color="auto"/>
            </w:tcBorders>
            <w:vAlign w:val="center"/>
          </w:tcPr>
          <w:p w14:paraId="13780A2F"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5D46EE27" w14:textId="77777777" w:rsidTr="003C0AA6">
        <w:trPr>
          <w:cantSplit/>
          <w:trHeight w:val="372"/>
        </w:trPr>
        <w:tc>
          <w:tcPr>
            <w:tcW w:w="2860" w:type="dxa"/>
            <w:vMerge/>
            <w:tcBorders>
              <w:top w:val="single" w:sz="4" w:space="0" w:color="auto"/>
              <w:left w:val="single" w:sz="4" w:space="0" w:color="auto"/>
              <w:bottom w:val="single" w:sz="4" w:space="0" w:color="auto"/>
              <w:right w:val="nil"/>
            </w:tcBorders>
            <w:shd w:val="clear" w:color="auto" w:fill="55CBFF" w:themeFill="accent2" w:themeFillTint="99"/>
            <w:noWrap/>
            <w:vAlign w:val="center"/>
          </w:tcPr>
          <w:p w14:paraId="3FE43EB8" w14:textId="77777777" w:rsidR="00251C5F" w:rsidRPr="00B25561" w:rsidRDefault="00251C5F" w:rsidP="00407C6F">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3246FBAD"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Crowded waterway issues</w:t>
            </w:r>
          </w:p>
        </w:tc>
        <w:tc>
          <w:tcPr>
            <w:tcW w:w="2926" w:type="dxa"/>
            <w:tcBorders>
              <w:top w:val="nil"/>
              <w:left w:val="single" w:sz="4" w:space="0" w:color="auto"/>
              <w:bottom w:val="single" w:sz="4" w:space="0" w:color="auto"/>
              <w:right w:val="single" w:sz="4" w:space="0" w:color="auto"/>
            </w:tcBorders>
            <w:vAlign w:val="center"/>
          </w:tcPr>
          <w:p w14:paraId="6831E5BA"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C7F2588" w14:textId="77777777" w:rsidTr="003C0AA6">
        <w:trPr>
          <w:cantSplit/>
          <w:trHeight w:val="372"/>
        </w:trPr>
        <w:tc>
          <w:tcPr>
            <w:tcW w:w="2860" w:type="dxa"/>
            <w:vMerge/>
            <w:tcBorders>
              <w:top w:val="single" w:sz="4" w:space="0" w:color="auto"/>
              <w:left w:val="single" w:sz="4" w:space="0" w:color="auto"/>
              <w:bottom w:val="single" w:sz="4" w:space="0" w:color="auto"/>
              <w:right w:val="nil"/>
            </w:tcBorders>
            <w:shd w:val="clear" w:color="auto" w:fill="55CBFF" w:themeFill="accent2" w:themeFillTint="99"/>
            <w:noWrap/>
            <w:vAlign w:val="center"/>
          </w:tcPr>
          <w:p w14:paraId="052B495B" w14:textId="77777777" w:rsidR="00251C5F" w:rsidRPr="00694DE4" w:rsidRDefault="00251C5F"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68A9CCD9"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The existence of restricted areas</w:t>
            </w:r>
          </w:p>
          <w:p w14:paraId="552481CA"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(e.g. ammunition, fish farms).</w:t>
            </w:r>
          </w:p>
        </w:tc>
        <w:tc>
          <w:tcPr>
            <w:tcW w:w="2926" w:type="dxa"/>
            <w:tcBorders>
              <w:top w:val="nil"/>
              <w:left w:val="single" w:sz="4" w:space="0" w:color="auto"/>
              <w:bottom w:val="single" w:sz="4" w:space="0" w:color="auto"/>
              <w:right w:val="single" w:sz="4" w:space="0" w:color="auto"/>
            </w:tcBorders>
            <w:vAlign w:val="center"/>
          </w:tcPr>
          <w:p w14:paraId="7493FDDE"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A4DA71F" w14:textId="77777777" w:rsidTr="003C0AA6">
        <w:trPr>
          <w:cantSplit/>
          <w:trHeight w:val="372"/>
        </w:trPr>
        <w:tc>
          <w:tcPr>
            <w:tcW w:w="2860" w:type="dxa"/>
            <w:vMerge/>
            <w:tcBorders>
              <w:top w:val="single" w:sz="4" w:space="0" w:color="auto"/>
              <w:left w:val="single" w:sz="4" w:space="0" w:color="auto"/>
              <w:bottom w:val="single" w:sz="4" w:space="0" w:color="auto"/>
              <w:right w:val="nil"/>
            </w:tcBorders>
            <w:shd w:val="clear" w:color="auto" w:fill="55CBFF" w:themeFill="accent2" w:themeFillTint="99"/>
            <w:noWrap/>
            <w:vAlign w:val="center"/>
          </w:tcPr>
          <w:p w14:paraId="57E6CD69" w14:textId="77777777" w:rsidR="00251C5F" w:rsidRPr="000971C0" w:rsidRDefault="00251C5F" w:rsidP="00407C6F">
            <w:pPr>
              <w:spacing w:line="240" w:lineRule="auto"/>
              <w:jc w:val="center"/>
              <w:rPr>
                <w:rFonts w:ascii="Calibri" w:eastAsia="Times New Roman" w:hAnsi="Calibri" w:cs="Times New Roman"/>
                <w:b/>
                <w:bCs/>
                <w:color w:val="000000"/>
                <w:sz w:val="28"/>
                <w:szCs w:val="28"/>
                <w:lang w:val="en-US" w:eastAsia="da-DK"/>
                <w:rPrChange w:id="655"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4C6328C2"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131F7EBC"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656" w:author="Jakob Bang" w:date="2019-04-02T13:21:00Z">
                  <w:rPr>
                    <w:rFonts w:ascii="Calibri" w:eastAsia="Times New Roman" w:hAnsi="Calibri" w:cs="Times New Roman"/>
                    <w:color w:val="000000"/>
                    <w:sz w:val="20"/>
                    <w:szCs w:val="20"/>
                    <w:lang w:val="da-DK" w:eastAsia="da-DK"/>
                  </w:rPr>
                </w:rPrChange>
              </w:rPr>
            </w:pPr>
          </w:p>
        </w:tc>
      </w:tr>
      <w:tr w:rsidR="00251C5F" w:rsidRPr="00694DE4" w14:paraId="1A7A73FE" w14:textId="77777777" w:rsidTr="003C0AA6">
        <w:trPr>
          <w:cantSplit/>
          <w:trHeight w:val="372"/>
        </w:trPr>
        <w:tc>
          <w:tcPr>
            <w:tcW w:w="2860" w:type="dxa"/>
            <w:vMerge/>
            <w:tcBorders>
              <w:top w:val="nil"/>
              <w:left w:val="single" w:sz="4" w:space="0" w:color="auto"/>
              <w:bottom w:val="single" w:sz="4" w:space="0" w:color="auto"/>
              <w:right w:val="nil"/>
            </w:tcBorders>
            <w:shd w:val="clear" w:color="auto" w:fill="55CBFF" w:themeFill="accent2" w:themeFillTint="99"/>
            <w:noWrap/>
            <w:vAlign w:val="center"/>
          </w:tcPr>
          <w:p w14:paraId="50112C46" w14:textId="77777777" w:rsidR="00251C5F" w:rsidRPr="000971C0" w:rsidRDefault="00251C5F" w:rsidP="00407C6F">
            <w:pPr>
              <w:spacing w:line="240" w:lineRule="auto"/>
              <w:jc w:val="center"/>
              <w:rPr>
                <w:rFonts w:ascii="Calibri" w:eastAsia="Times New Roman" w:hAnsi="Calibri" w:cs="Times New Roman"/>
                <w:b/>
                <w:bCs/>
                <w:color w:val="000000"/>
                <w:sz w:val="28"/>
                <w:szCs w:val="28"/>
                <w:lang w:val="en-US" w:eastAsia="da-DK"/>
                <w:rPrChange w:id="657"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3DDC555E"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48C3CC1E"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658" w:author="Jakob Bang" w:date="2019-04-02T13:21:00Z">
                  <w:rPr>
                    <w:rFonts w:ascii="Calibri" w:eastAsia="Times New Roman" w:hAnsi="Calibri" w:cs="Times New Roman"/>
                    <w:color w:val="000000"/>
                    <w:sz w:val="20"/>
                    <w:szCs w:val="20"/>
                    <w:lang w:val="da-DK" w:eastAsia="da-DK"/>
                  </w:rPr>
                </w:rPrChange>
              </w:rPr>
            </w:pPr>
          </w:p>
        </w:tc>
      </w:tr>
      <w:tr w:rsidR="00251C5F" w:rsidRPr="00694DE4" w14:paraId="6F1D3E4E" w14:textId="77777777" w:rsidTr="003C0AA6">
        <w:trPr>
          <w:cantSplit/>
          <w:trHeight w:val="372"/>
        </w:trPr>
        <w:tc>
          <w:tcPr>
            <w:tcW w:w="2860" w:type="dxa"/>
            <w:vMerge/>
            <w:tcBorders>
              <w:top w:val="nil"/>
              <w:left w:val="single" w:sz="4" w:space="0" w:color="auto"/>
              <w:bottom w:val="single" w:sz="4" w:space="0" w:color="auto"/>
              <w:right w:val="nil"/>
            </w:tcBorders>
            <w:shd w:val="clear" w:color="auto" w:fill="55CBFF" w:themeFill="accent2" w:themeFillTint="99"/>
            <w:vAlign w:val="center"/>
            <w:hideMark/>
          </w:tcPr>
          <w:p w14:paraId="66C089A0" w14:textId="77777777" w:rsidR="00251C5F" w:rsidRPr="000971C0" w:rsidRDefault="00251C5F" w:rsidP="00407C6F">
            <w:pPr>
              <w:spacing w:line="240" w:lineRule="auto"/>
              <w:rPr>
                <w:rFonts w:ascii="Calibri" w:eastAsia="Times New Roman" w:hAnsi="Calibri" w:cs="Times New Roman"/>
                <w:b/>
                <w:bCs/>
                <w:color w:val="000000"/>
                <w:sz w:val="28"/>
                <w:szCs w:val="28"/>
                <w:lang w:val="en-US" w:eastAsia="da-DK"/>
                <w:rPrChange w:id="659"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036C9B5E"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78910943"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660" w:author="Jakob Bang" w:date="2019-04-02T13:21:00Z">
                  <w:rPr>
                    <w:rFonts w:ascii="Calibri" w:eastAsia="Times New Roman" w:hAnsi="Calibri" w:cs="Times New Roman"/>
                    <w:color w:val="000000"/>
                    <w:sz w:val="20"/>
                    <w:szCs w:val="20"/>
                    <w:lang w:val="da-DK" w:eastAsia="da-DK"/>
                  </w:rPr>
                </w:rPrChange>
              </w:rPr>
            </w:pPr>
          </w:p>
        </w:tc>
      </w:tr>
      <w:tr w:rsidR="003C0AA6" w:rsidRPr="00694DE4" w14:paraId="5E346767" w14:textId="77777777" w:rsidTr="003C0AA6">
        <w:trPr>
          <w:cantSplit/>
          <w:trHeight w:val="372"/>
        </w:trPr>
        <w:tc>
          <w:tcPr>
            <w:tcW w:w="2860" w:type="dxa"/>
            <w:vMerge w:val="restart"/>
            <w:tcBorders>
              <w:top w:val="single" w:sz="4" w:space="0" w:color="auto"/>
              <w:left w:val="single" w:sz="4" w:space="0" w:color="auto"/>
              <w:right w:val="nil"/>
            </w:tcBorders>
            <w:shd w:val="clear" w:color="auto" w:fill="55CBFF" w:themeFill="accent2" w:themeFillTint="99"/>
            <w:noWrap/>
            <w:vAlign w:val="center"/>
            <w:hideMark/>
          </w:tcPr>
          <w:p w14:paraId="4FEC36FD" w14:textId="77777777" w:rsidR="003C0AA6" w:rsidRPr="003C0AA6" w:rsidRDefault="003C0AA6" w:rsidP="00407C6F">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Waterway complexity</w:t>
            </w: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65D1B"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Sharp bends</w:t>
            </w:r>
          </w:p>
        </w:tc>
        <w:tc>
          <w:tcPr>
            <w:tcW w:w="2926" w:type="dxa"/>
            <w:tcBorders>
              <w:top w:val="single" w:sz="4" w:space="0" w:color="auto"/>
              <w:left w:val="single" w:sz="4" w:space="0" w:color="auto"/>
              <w:bottom w:val="single" w:sz="4" w:space="0" w:color="auto"/>
              <w:right w:val="single" w:sz="4" w:space="0" w:color="auto"/>
            </w:tcBorders>
            <w:vAlign w:val="center"/>
          </w:tcPr>
          <w:p w14:paraId="732E9C70" w14:textId="77777777" w:rsidR="003C0AA6" w:rsidRPr="003C0AA6" w:rsidRDefault="003C0AA6" w:rsidP="003C0AA6">
            <w:pPr>
              <w:spacing w:line="240" w:lineRule="auto"/>
              <w:rPr>
                <w:rFonts w:ascii="Calibri" w:eastAsia="Times New Roman" w:hAnsi="Calibri" w:cs="Times New Roman"/>
                <w:color w:val="000000"/>
                <w:sz w:val="20"/>
                <w:szCs w:val="20"/>
                <w:lang w:val="da-DK" w:eastAsia="da-DK"/>
              </w:rPr>
            </w:pPr>
          </w:p>
        </w:tc>
      </w:tr>
      <w:tr w:rsidR="003C0AA6" w:rsidRPr="00D85A83" w14:paraId="6CE45A9F"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B6FB7DB"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ED1371"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Narrow fairway</w:t>
            </w:r>
          </w:p>
        </w:tc>
        <w:tc>
          <w:tcPr>
            <w:tcW w:w="2926" w:type="dxa"/>
            <w:tcBorders>
              <w:top w:val="single" w:sz="4" w:space="0" w:color="auto"/>
              <w:left w:val="single" w:sz="4" w:space="0" w:color="auto"/>
              <w:bottom w:val="single" w:sz="4" w:space="0" w:color="auto"/>
              <w:right w:val="single" w:sz="4" w:space="0" w:color="auto"/>
            </w:tcBorders>
            <w:vAlign w:val="center"/>
          </w:tcPr>
          <w:p w14:paraId="4D0FA972"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46F12B05"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0F75684C"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2ED9B1"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Manoeuvring space</w:t>
            </w:r>
          </w:p>
        </w:tc>
        <w:tc>
          <w:tcPr>
            <w:tcW w:w="2926" w:type="dxa"/>
            <w:tcBorders>
              <w:top w:val="single" w:sz="4" w:space="0" w:color="auto"/>
              <w:left w:val="single" w:sz="4" w:space="0" w:color="auto"/>
              <w:bottom w:val="single" w:sz="4" w:space="0" w:color="auto"/>
              <w:right w:val="single" w:sz="4" w:space="0" w:color="auto"/>
            </w:tcBorders>
            <w:vAlign w:val="center"/>
          </w:tcPr>
          <w:p w14:paraId="6E6229F9"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4F8CF67A"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2D0C3882"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E096F6"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Traffic considerations</w:t>
            </w:r>
          </w:p>
        </w:tc>
        <w:tc>
          <w:tcPr>
            <w:tcW w:w="2926" w:type="dxa"/>
            <w:tcBorders>
              <w:top w:val="single" w:sz="4" w:space="0" w:color="auto"/>
              <w:left w:val="single" w:sz="4" w:space="0" w:color="auto"/>
              <w:bottom w:val="single" w:sz="4" w:space="0" w:color="auto"/>
              <w:right w:val="single" w:sz="4" w:space="0" w:color="auto"/>
            </w:tcBorders>
            <w:vAlign w:val="center"/>
          </w:tcPr>
          <w:p w14:paraId="6B0C3CFF"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7DEBB17C"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6DD87943"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B10277" w14:textId="62ECECCF"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Limited available depth of water </w:t>
            </w:r>
          </w:p>
        </w:tc>
        <w:tc>
          <w:tcPr>
            <w:tcW w:w="2926" w:type="dxa"/>
            <w:tcBorders>
              <w:top w:val="single" w:sz="4" w:space="0" w:color="auto"/>
              <w:left w:val="single" w:sz="4" w:space="0" w:color="auto"/>
              <w:bottom w:val="single" w:sz="4" w:space="0" w:color="auto"/>
              <w:right w:val="single" w:sz="4" w:space="0" w:color="auto"/>
            </w:tcBorders>
            <w:vAlign w:val="center"/>
          </w:tcPr>
          <w:p w14:paraId="35B86446"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5730228C"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5604DD01" w14:textId="77777777" w:rsidR="003C0AA6" w:rsidRPr="00287032" w:rsidRDefault="003C0AA6" w:rsidP="00407C6F">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9F4C0D"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New or existing obstructions</w:t>
            </w:r>
          </w:p>
        </w:tc>
        <w:tc>
          <w:tcPr>
            <w:tcW w:w="2926" w:type="dxa"/>
            <w:tcBorders>
              <w:top w:val="single" w:sz="4" w:space="0" w:color="auto"/>
              <w:left w:val="single" w:sz="4" w:space="0" w:color="auto"/>
              <w:bottom w:val="single" w:sz="4" w:space="0" w:color="auto"/>
              <w:right w:val="single" w:sz="4" w:space="0" w:color="auto"/>
            </w:tcBorders>
            <w:vAlign w:val="center"/>
          </w:tcPr>
          <w:p w14:paraId="61355CA5"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3EF6D410"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6CAA3152"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32F62C"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Mobile seabed</w:t>
            </w:r>
          </w:p>
        </w:tc>
        <w:tc>
          <w:tcPr>
            <w:tcW w:w="2926" w:type="dxa"/>
            <w:tcBorders>
              <w:top w:val="single" w:sz="4" w:space="0" w:color="auto"/>
              <w:left w:val="single" w:sz="4" w:space="0" w:color="auto"/>
              <w:bottom w:val="single" w:sz="4" w:space="0" w:color="auto"/>
              <w:right w:val="single" w:sz="4" w:space="0" w:color="auto"/>
            </w:tcBorders>
            <w:vAlign w:val="center"/>
          </w:tcPr>
          <w:p w14:paraId="361AD8AA"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585A264E"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E324FA4"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261AA7"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Channel siltation</w:t>
            </w:r>
          </w:p>
        </w:tc>
        <w:tc>
          <w:tcPr>
            <w:tcW w:w="2926" w:type="dxa"/>
            <w:tcBorders>
              <w:top w:val="single" w:sz="4" w:space="0" w:color="auto"/>
              <w:left w:val="single" w:sz="4" w:space="0" w:color="auto"/>
              <w:bottom w:val="single" w:sz="4" w:space="0" w:color="auto"/>
              <w:right w:val="single" w:sz="4" w:space="0" w:color="auto"/>
            </w:tcBorders>
            <w:vAlign w:val="center"/>
          </w:tcPr>
          <w:p w14:paraId="4FD92480"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533C56CD"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57C5614"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F0BA4" w14:textId="7965F6CF"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c>
          <w:tcPr>
            <w:tcW w:w="2926" w:type="dxa"/>
            <w:tcBorders>
              <w:top w:val="single" w:sz="4" w:space="0" w:color="auto"/>
              <w:left w:val="single" w:sz="4" w:space="0" w:color="auto"/>
              <w:bottom w:val="single" w:sz="4" w:space="0" w:color="auto"/>
              <w:right w:val="single" w:sz="4" w:space="0" w:color="auto"/>
            </w:tcBorders>
            <w:vAlign w:val="center"/>
          </w:tcPr>
          <w:p w14:paraId="1C6E6C45"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40D5690F"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E571764"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291419"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c>
          <w:tcPr>
            <w:tcW w:w="2926" w:type="dxa"/>
            <w:tcBorders>
              <w:top w:val="single" w:sz="4" w:space="0" w:color="auto"/>
              <w:left w:val="single" w:sz="4" w:space="0" w:color="auto"/>
              <w:bottom w:val="single" w:sz="4" w:space="0" w:color="auto"/>
              <w:right w:val="single" w:sz="4" w:space="0" w:color="auto"/>
            </w:tcBorders>
            <w:vAlign w:val="center"/>
          </w:tcPr>
          <w:p w14:paraId="58F4C278"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12226241" w14:textId="77777777" w:rsidTr="003C0AA6">
        <w:trPr>
          <w:cantSplit/>
          <w:trHeight w:val="372"/>
        </w:trPr>
        <w:tc>
          <w:tcPr>
            <w:tcW w:w="2860" w:type="dxa"/>
            <w:vMerge/>
            <w:tcBorders>
              <w:left w:val="single" w:sz="4" w:space="0" w:color="auto"/>
              <w:bottom w:val="single" w:sz="4" w:space="0" w:color="auto"/>
              <w:right w:val="nil"/>
            </w:tcBorders>
            <w:shd w:val="clear" w:color="auto" w:fill="55CBFF" w:themeFill="accent2" w:themeFillTint="99"/>
            <w:noWrap/>
            <w:vAlign w:val="center"/>
          </w:tcPr>
          <w:p w14:paraId="4CDAD81B"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A1514A"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c>
          <w:tcPr>
            <w:tcW w:w="2926" w:type="dxa"/>
            <w:tcBorders>
              <w:top w:val="single" w:sz="4" w:space="0" w:color="auto"/>
              <w:left w:val="single" w:sz="4" w:space="0" w:color="auto"/>
              <w:bottom w:val="single" w:sz="4" w:space="0" w:color="auto"/>
              <w:right w:val="single" w:sz="4" w:space="0" w:color="auto"/>
            </w:tcBorders>
            <w:vAlign w:val="center"/>
          </w:tcPr>
          <w:p w14:paraId="01B83052"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bl>
    <w:p w14:paraId="1CEF2DA1" w14:textId="77777777" w:rsidR="00267CBD" w:rsidRDefault="00267CBD">
      <w:pPr>
        <w:spacing w:after="200" w:line="276" w:lineRule="auto"/>
        <w:rPr>
          <w:b/>
          <w:i/>
          <w:color w:val="407EC9"/>
          <w:sz w:val="28"/>
          <w:u w:val="single"/>
        </w:rPr>
      </w:pPr>
      <w:r>
        <w:rPr>
          <w:caps/>
        </w:rPr>
        <w:br w:type="page"/>
      </w:r>
    </w:p>
    <w:p w14:paraId="2B246EB3" w14:textId="3F0AD08B" w:rsidR="00DD1F00" w:rsidRDefault="00DD1F00" w:rsidP="00DD1F00">
      <w:pPr>
        <w:pStyle w:val="Annex"/>
        <w:rPr>
          <w:caps w:val="0"/>
        </w:rPr>
      </w:pPr>
      <w:r>
        <w:rPr>
          <w:caps w:val="0"/>
        </w:rPr>
        <w:lastRenderedPageBreak/>
        <w:t>SCENARIO EXAMPLES</w:t>
      </w:r>
    </w:p>
    <w:tbl>
      <w:tblPr>
        <w:tblW w:w="10146" w:type="dxa"/>
        <w:tblInd w:w="55" w:type="dxa"/>
        <w:tblCellMar>
          <w:left w:w="70" w:type="dxa"/>
          <w:right w:w="70" w:type="dxa"/>
        </w:tblCellMar>
        <w:tblLook w:val="04A0" w:firstRow="1" w:lastRow="0" w:firstColumn="1" w:lastColumn="0" w:noHBand="0" w:noVBand="1"/>
      </w:tblPr>
      <w:tblGrid>
        <w:gridCol w:w="2860"/>
        <w:gridCol w:w="4360"/>
        <w:gridCol w:w="2926"/>
      </w:tblGrid>
      <w:tr w:rsidR="0023121B" w:rsidRPr="003C0AA6" w14:paraId="0884C2CA" w14:textId="381C3006" w:rsidTr="003C0AA6">
        <w:trPr>
          <w:trHeight w:val="372"/>
        </w:trPr>
        <w:tc>
          <w:tcPr>
            <w:tcW w:w="7220" w:type="dxa"/>
            <w:gridSpan w:val="2"/>
            <w:tcBorders>
              <w:top w:val="single" w:sz="4" w:space="0" w:color="auto"/>
              <w:left w:val="single" w:sz="4" w:space="0" w:color="auto"/>
              <w:bottom w:val="single" w:sz="4" w:space="0" w:color="auto"/>
              <w:right w:val="single" w:sz="4" w:space="0" w:color="auto"/>
            </w:tcBorders>
            <w:shd w:val="clear" w:color="auto" w:fill="55CBFF" w:themeFill="accent2" w:themeFillTint="99"/>
            <w:noWrap/>
            <w:vAlign w:val="center"/>
            <w:hideMark/>
          </w:tcPr>
          <w:p w14:paraId="464CB9E8" w14:textId="0A166812" w:rsidR="0023121B" w:rsidRPr="003C0AA6" w:rsidRDefault="0023121B" w:rsidP="003C0AA6">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S</w:t>
            </w:r>
            <w:r w:rsidR="00461C72" w:rsidRPr="003C0AA6">
              <w:rPr>
                <w:rFonts w:ascii="Calibri" w:eastAsia="Times New Roman" w:hAnsi="Calibri" w:cs="Times New Roman"/>
                <w:b/>
                <w:bCs/>
                <w:color w:val="000000"/>
                <w:sz w:val="24"/>
                <w:szCs w:val="24"/>
                <w:lang w:val="da-DK" w:eastAsia="da-DK"/>
              </w:rPr>
              <w:t>CENARIOS</w:t>
            </w:r>
          </w:p>
        </w:tc>
        <w:tc>
          <w:tcPr>
            <w:tcW w:w="2926" w:type="dxa"/>
            <w:tcBorders>
              <w:top w:val="single" w:sz="4" w:space="0" w:color="auto"/>
              <w:left w:val="single" w:sz="4" w:space="0" w:color="auto"/>
              <w:bottom w:val="single" w:sz="4" w:space="0" w:color="auto"/>
              <w:right w:val="single" w:sz="4" w:space="0" w:color="auto"/>
            </w:tcBorders>
            <w:shd w:val="clear" w:color="auto" w:fill="55CBFF" w:themeFill="accent2" w:themeFillTint="99"/>
            <w:vAlign w:val="center"/>
          </w:tcPr>
          <w:p w14:paraId="2C6B17F8" w14:textId="0DE814F8" w:rsidR="0023121B" w:rsidRPr="003C0AA6" w:rsidRDefault="0023121B" w:rsidP="003C0AA6">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Remarks</w:t>
            </w:r>
          </w:p>
        </w:tc>
      </w:tr>
      <w:tr w:rsidR="00267CBD" w:rsidRPr="000045B6" w14:paraId="33428EFE" w14:textId="23834B01" w:rsidTr="00392206">
        <w:trPr>
          <w:trHeight w:val="194"/>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68318597" w14:textId="6577F7A1"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Collisions</w:t>
            </w:r>
          </w:p>
        </w:tc>
        <w:tc>
          <w:tcPr>
            <w:tcW w:w="4360" w:type="dxa"/>
            <w:tcBorders>
              <w:top w:val="nil"/>
              <w:left w:val="nil"/>
              <w:bottom w:val="single" w:sz="4" w:space="0" w:color="auto"/>
              <w:right w:val="single" w:sz="4" w:space="0" w:color="auto"/>
            </w:tcBorders>
            <w:shd w:val="clear" w:color="auto" w:fill="auto"/>
            <w:noWrap/>
            <w:vAlign w:val="center"/>
            <w:hideMark/>
          </w:tcPr>
          <w:p w14:paraId="5B27B2D4" w14:textId="63559306"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Head-on</w:t>
            </w:r>
          </w:p>
        </w:tc>
        <w:tc>
          <w:tcPr>
            <w:tcW w:w="2926" w:type="dxa"/>
            <w:tcBorders>
              <w:top w:val="nil"/>
              <w:left w:val="nil"/>
              <w:bottom w:val="single" w:sz="4" w:space="0" w:color="auto"/>
              <w:right w:val="single" w:sz="4" w:space="0" w:color="auto"/>
            </w:tcBorders>
            <w:shd w:val="clear" w:color="auto" w:fill="auto"/>
            <w:vAlign w:val="center"/>
          </w:tcPr>
          <w:p w14:paraId="7EE12AE5" w14:textId="77777777"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31DBB069"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308B880C"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13BFFDA" w14:textId="4DC47D11"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Overtaking</w:t>
            </w:r>
          </w:p>
        </w:tc>
        <w:tc>
          <w:tcPr>
            <w:tcW w:w="2926" w:type="dxa"/>
            <w:tcBorders>
              <w:top w:val="nil"/>
              <w:left w:val="nil"/>
              <w:bottom w:val="single" w:sz="4" w:space="0" w:color="auto"/>
              <w:right w:val="single" w:sz="4" w:space="0" w:color="auto"/>
            </w:tcBorders>
            <w:shd w:val="clear" w:color="auto" w:fill="auto"/>
            <w:vAlign w:val="center"/>
          </w:tcPr>
          <w:p w14:paraId="73EEF937" w14:textId="1E7FA079"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39B6AFCC"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540B88AE"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9737C98" w14:textId="4D33E745"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Bend</w:t>
            </w:r>
          </w:p>
        </w:tc>
        <w:tc>
          <w:tcPr>
            <w:tcW w:w="2926" w:type="dxa"/>
            <w:tcBorders>
              <w:top w:val="nil"/>
              <w:left w:val="nil"/>
              <w:bottom w:val="single" w:sz="4" w:space="0" w:color="auto"/>
              <w:right w:val="single" w:sz="4" w:space="0" w:color="auto"/>
            </w:tcBorders>
            <w:shd w:val="clear" w:color="auto" w:fill="auto"/>
            <w:vAlign w:val="center"/>
          </w:tcPr>
          <w:p w14:paraId="59876190" w14:textId="36B0D8A1"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5E1577EF"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308300D3"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EBEBEF7" w14:textId="05A30F86"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Crossing</w:t>
            </w:r>
          </w:p>
        </w:tc>
        <w:tc>
          <w:tcPr>
            <w:tcW w:w="2926" w:type="dxa"/>
            <w:tcBorders>
              <w:top w:val="nil"/>
              <w:left w:val="nil"/>
              <w:bottom w:val="single" w:sz="4" w:space="0" w:color="auto"/>
              <w:right w:val="single" w:sz="4" w:space="0" w:color="auto"/>
            </w:tcBorders>
            <w:shd w:val="clear" w:color="auto" w:fill="auto"/>
            <w:vAlign w:val="center"/>
          </w:tcPr>
          <w:p w14:paraId="2CC35EB8" w14:textId="681D1515"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0802F8A2"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78A6E36A"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FB4DA07" w14:textId="129AED65"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Merging</w:t>
            </w:r>
          </w:p>
        </w:tc>
        <w:tc>
          <w:tcPr>
            <w:tcW w:w="2926" w:type="dxa"/>
            <w:tcBorders>
              <w:top w:val="nil"/>
              <w:left w:val="nil"/>
              <w:bottom w:val="single" w:sz="4" w:space="0" w:color="auto"/>
              <w:right w:val="single" w:sz="4" w:space="0" w:color="auto"/>
            </w:tcBorders>
            <w:shd w:val="clear" w:color="auto" w:fill="auto"/>
            <w:vAlign w:val="center"/>
          </w:tcPr>
          <w:p w14:paraId="356F404F" w14:textId="14C7CA9E"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68179444"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750921D6"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C44C1B4" w14:textId="77777777" w:rsidR="00267CBD" w:rsidRPr="00392206" w:rsidRDefault="00267CBD"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7A63F76A" w14:textId="6284D0A2"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25927080" w14:textId="77777777" w:rsidTr="00392206">
        <w:trPr>
          <w:trHeight w:val="191"/>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6B9FF128"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653A8F0" w14:textId="77777777" w:rsidR="00267CBD" w:rsidRPr="00392206" w:rsidRDefault="00267CBD"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71F3806B" w14:textId="1207F521"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22D5B799" w14:textId="1F37829D" w:rsidTr="00392206">
        <w:trPr>
          <w:trHeight w:val="227"/>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1B747E77"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Groundings</w:t>
            </w:r>
          </w:p>
        </w:tc>
        <w:tc>
          <w:tcPr>
            <w:tcW w:w="4360" w:type="dxa"/>
            <w:tcBorders>
              <w:top w:val="nil"/>
              <w:left w:val="nil"/>
              <w:bottom w:val="single" w:sz="4" w:space="0" w:color="auto"/>
              <w:right w:val="single" w:sz="4" w:space="0" w:color="auto"/>
            </w:tcBorders>
            <w:shd w:val="clear" w:color="auto" w:fill="auto"/>
            <w:noWrap/>
            <w:vAlign w:val="center"/>
            <w:hideMark/>
          </w:tcPr>
          <w:p w14:paraId="63B9332D" w14:textId="43F469BC"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Grounding on rock</w:t>
            </w:r>
          </w:p>
        </w:tc>
        <w:tc>
          <w:tcPr>
            <w:tcW w:w="2926" w:type="dxa"/>
            <w:tcBorders>
              <w:top w:val="nil"/>
              <w:left w:val="nil"/>
              <w:bottom w:val="single" w:sz="4" w:space="0" w:color="auto"/>
              <w:right w:val="single" w:sz="4" w:space="0" w:color="auto"/>
            </w:tcBorders>
            <w:shd w:val="clear" w:color="auto" w:fill="auto"/>
            <w:vAlign w:val="center"/>
          </w:tcPr>
          <w:p w14:paraId="2F9A7869" w14:textId="77777777"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6972C375"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63480EF3"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D88278E" w14:textId="2AAF63CB"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Grounding on soft bottom</w:t>
            </w:r>
          </w:p>
        </w:tc>
        <w:tc>
          <w:tcPr>
            <w:tcW w:w="2926" w:type="dxa"/>
            <w:tcBorders>
              <w:top w:val="nil"/>
              <w:left w:val="nil"/>
              <w:bottom w:val="single" w:sz="4" w:space="0" w:color="auto"/>
              <w:right w:val="single" w:sz="4" w:space="0" w:color="auto"/>
            </w:tcBorders>
            <w:shd w:val="clear" w:color="auto" w:fill="auto"/>
            <w:vAlign w:val="center"/>
          </w:tcPr>
          <w:p w14:paraId="5E727EAE" w14:textId="58A42E11"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034C7F44"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72C14F12"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A9A3306" w14:textId="493323AA"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Grounding on wrecks</w:t>
            </w:r>
          </w:p>
        </w:tc>
        <w:tc>
          <w:tcPr>
            <w:tcW w:w="2926" w:type="dxa"/>
            <w:tcBorders>
              <w:top w:val="nil"/>
              <w:left w:val="nil"/>
              <w:bottom w:val="single" w:sz="4" w:space="0" w:color="auto"/>
              <w:right w:val="single" w:sz="4" w:space="0" w:color="auto"/>
            </w:tcBorders>
            <w:shd w:val="clear" w:color="auto" w:fill="auto"/>
            <w:vAlign w:val="center"/>
          </w:tcPr>
          <w:p w14:paraId="7D035122" w14:textId="22E01BE0" w:rsidR="00267CBD" w:rsidRPr="00392206" w:rsidRDefault="00267CBD" w:rsidP="00392206">
            <w:pPr>
              <w:spacing w:line="240" w:lineRule="auto"/>
              <w:rPr>
                <w:rFonts w:eastAsia="Times New Roman" w:cs="Times New Roman"/>
                <w:color w:val="000000"/>
                <w:sz w:val="20"/>
                <w:szCs w:val="20"/>
                <w:lang w:val="en-US" w:eastAsia="da-DK"/>
              </w:rPr>
            </w:pPr>
          </w:p>
        </w:tc>
      </w:tr>
      <w:tr w:rsidR="00FF40CE" w:rsidRPr="000045B6" w14:paraId="31A18447"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438DD031"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278B6ED" w14:textId="77777777" w:rsidR="00FF40CE" w:rsidRPr="00392206" w:rsidRDefault="00FF40CE"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5C0E74BE" w14:textId="77777777" w:rsidR="00FF40CE" w:rsidRPr="00392206" w:rsidRDefault="00FF40CE" w:rsidP="00392206">
            <w:pPr>
              <w:spacing w:line="240" w:lineRule="auto"/>
              <w:rPr>
                <w:rFonts w:eastAsia="Times New Roman" w:cs="Times New Roman"/>
                <w:color w:val="000000"/>
                <w:sz w:val="20"/>
                <w:szCs w:val="20"/>
                <w:lang w:val="en-US" w:eastAsia="da-DK"/>
              </w:rPr>
            </w:pPr>
          </w:p>
        </w:tc>
      </w:tr>
      <w:tr w:rsidR="00267CBD" w:rsidRPr="000045B6" w14:paraId="4448F73C" w14:textId="77777777" w:rsidTr="00392206">
        <w:trPr>
          <w:trHeight w:val="225"/>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28BAF533"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81042D0" w14:textId="77777777" w:rsidR="00267CBD" w:rsidRPr="00392206" w:rsidRDefault="00267CBD"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275D606D" w14:textId="1ED8A3CA"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1AB1A1C1" w14:textId="540A1089" w:rsidTr="00392206">
        <w:trPr>
          <w:trHeight w:val="268"/>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7BF1318F"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Allisions</w:t>
            </w:r>
          </w:p>
        </w:tc>
        <w:tc>
          <w:tcPr>
            <w:tcW w:w="4360" w:type="dxa"/>
            <w:tcBorders>
              <w:top w:val="nil"/>
              <w:left w:val="nil"/>
              <w:bottom w:val="single" w:sz="4" w:space="0" w:color="auto"/>
              <w:right w:val="single" w:sz="4" w:space="0" w:color="auto"/>
            </w:tcBorders>
            <w:shd w:val="clear" w:color="auto" w:fill="auto"/>
            <w:noWrap/>
            <w:vAlign w:val="center"/>
            <w:hideMark/>
          </w:tcPr>
          <w:p w14:paraId="2D1A37DE" w14:textId="7FC8D9E7"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Windfarms</w:t>
            </w:r>
          </w:p>
        </w:tc>
        <w:tc>
          <w:tcPr>
            <w:tcW w:w="2926" w:type="dxa"/>
            <w:tcBorders>
              <w:top w:val="nil"/>
              <w:left w:val="nil"/>
              <w:bottom w:val="single" w:sz="4" w:space="0" w:color="auto"/>
              <w:right w:val="single" w:sz="4" w:space="0" w:color="auto"/>
            </w:tcBorders>
            <w:shd w:val="clear" w:color="auto" w:fill="auto"/>
            <w:vAlign w:val="center"/>
          </w:tcPr>
          <w:p w14:paraId="2129410C" w14:textId="77777777"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0363827C"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3CAC5DC4"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7BFD9A3" w14:textId="2CCA60AC"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Oil rigs</w:t>
            </w:r>
          </w:p>
        </w:tc>
        <w:tc>
          <w:tcPr>
            <w:tcW w:w="2926" w:type="dxa"/>
            <w:tcBorders>
              <w:top w:val="nil"/>
              <w:left w:val="nil"/>
              <w:bottom w:val="single" w:sz="4" w:space="0" w:color="auto"/>
              <w:right w:val="single" w:sz="4" w:space="0" w:color="auto"/>
            </w:tcBorders>
            <w:shd w:val="clear" w:color="auto" w:fill="auto"/>
            <w:vAlign w:val="center"/>
          </w:tcPr>
          <w:p w14:paraId="3B95F84D" w14:textId="23589103"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11D108B6"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1B9180BA"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4823C85" w14:textId="12BC63C7"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Wave and tidal energy structures</w:t>
            </w:r>
          </w:p>
        </w:tc>
        <w:tc>
          <w:tcPr>
            <w:tcW w:w="2926" w:type="dxa"/>
            <w:tcBorders>
              <w:top w:val="nil"/>
              <w:left w:val="nil"/>
              <w:bottom w:val="single" w:sz="4" w:space="0" w:color="auto"/>
              <w:right w:val="single" w:sz="4" w:space="0" w:color="auto"/>
            </w:tcBorders>
            <w:shd w:val="clear" w:color="auto" w:fill="auto"/>
            <w:vAlign w:val="center"/>
          </w:tcPr>
          <w:p w14:paraId="38042375" w14:textId="2C6FB512"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3269ED4E"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1B47F35A"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5BB7922D" w14:textId="0AA6C0BF"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Breakwaters</w:t>
            </w:r>
          </w:p>
        </w:tc>
        <w:tc>
          <w:tcPr>
            <w:tcW w:w="2926" w:type="dxa"/>
            <w:tcBorders>
              <w:top w:val="nil"/>
              <w:left w:val="nil"/>
              <w:bottom w:val="single" w:sz="4" w:space="0" w:color="auto"/>
              <w:right w:val="single" w:sz="4" w:space="0" w:color="auto"/>
            </w:tcBorders>
            <w:shd w:val="clear" w:color="auto" w:fill="auto"/>
            <w:vAlign w:val="center"/>
          </w:tcPr>
          <w:p w14:paraId="324F973E" w14:textId="403F694D" w:rsidR="00267CBD" w:rsidRPr="00392206" w:rsidRDefault="00267CBD" w:rsidP="00392206">
            <w:pPr>
              <w:spacing w:line="240" w:lineRule="auto"/>
              <w:rPr>
                <w:rFonts w:eastAsia="Times New Roman" w:cs="Times New Roman"/>
                <w:color w:val="000000"/>
                <w:sz w:val="20"/>
                <w:szCs w:val="20"/>
                <w:lang w:val="en-US" w:eastAsia="da-DK"/>
              </w:rPr>
            </w:pPr>
          </w:p>
        </w:tc>
      </w:tr>
      <w:tr w:rsidR="00FF40CE" w:rsidRPr="000045B6" w14:paraId="10E6C566"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690D5CB7"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0AACAE5" w14:textId="2C52F622" w:rsidR="00FF40CE" w:rsidRPr="00392206" w:rsidRDefault="00FF40CE"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da-DK" w:eastAsia="da-DK"/>
              </w:rPr>
              <w:t>Aquaculture</w:t>
            </w:r>
            <w:r w:rsidR="00E2038D" w:rsidRPr="00392206">
              <w:rPr>
                <w:rFonts w:eastAsia="Times New Roman" w:cs="Times New Roman"/>
                <w:color w:val="000000"/>
                <w:sz w:val="20"/>
                <w:szCs w:val="20"/>
                <w:lang w:val="da-DK" w:eastAsia="da-DK"/>
              </w:rPr>
              <w:t xml:space="preserve"> site</w:t>
            </w:r>
          </w:p>
        </w:tc>
        <w:tc>
          <w:tcPr>
            <w:tcW w:w="2926" w:type="dxa"/>
            <w:tcBorders>
              <w:top w:val="nil"/>
              <w:left w:val="nil"/>
              <w:bottom w:val="single" w:sz="4" w:space="0" w:color="auto"/>
              <w:right w:val="single" w:sz="4" w:space="0" w:color="auto"/>
            </w:tcBorders>
            <w:shd w:val="clear" w:color="auto" w:fill="auto"/>
            <w:vAlign w:val="center"/>
          </w:tcPr>
          <w:p w14:paraId="73369B0A" w14:textId="77777777" w:rsidR="00FF40CE" w:rsidRPr="00392206" w:rsidRDefault="00FF40CE" w:rsidP="00392206">
            <w:pPr>
              <w:spacing w:line="240" w:lineRule="auto"/>
              <w:rPr>
                <w:rFonts w:eastAsia="Times New Roman" w:cs="Times New Roman"/>
                <w:color w:val="000000"/>
                <w:sz w:val="20"/>
                <w:szCs w:val="20"/>
                <w:lang w:val="en-US" w:eastAsia="da-DK"/>
              </w:rPr>
            </w:pPr>
          </w:p>
        </w:tc>
      </w:tr>
      <w:tr w:rsidR="00FF40CE" w:rsidRPr="000045B6" w14:paraId="51A20BDC"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0164C18D"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1161FD64" w14:textId="73A042CE" w:rsidR="00FF40CE" w:rsidRPr="00392206" w:rsidRDefault="00E2038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Aids to Navigation</w:t>
            </w:r>
          </w:p>
        </w:tc>
        <w:tc>
          <w:tcPr>
            <w:tcW w:w="2926" w:type="dxa"/>
            <w:tcBorders>
              <w:top w:val="nil"/>
              <w:left w:val="nil"/>
              <w:bottom w:val="single" w:sz="4" w:space="0" w:color="auto"/>
              <w:right w:val="single" w:sz="4" w:space="0" w:color="auto"/>
            </w:tcBorders>
            <w:shd w:val="clear" w:color="auto" w:fill="auto"/>
            <w:vAlign w:val="center"/>
          </w:tcPr>
          <w:p w14:paraId="77429D86" w14:textId="77777777" w:rsidR="00FF40CE" w:rsidRPr="00392206" w:rsidRDefault="00FF40CE" w:rsidP="00392206">
            <w:pPr>
              <w:spacing w:line="240" w:lineRule="auto"/>
              <w:rPr>
                <w:rFonts w:eastAsia="Times New Roman" w:cs="Times New Roman"/>
                <w:color w:val="000000"/>
                <w:sz w:val="20"/>
                <w:szCs w:val="20"/>
                <w:lang w:val="en-US" w:eastAsia="da-DK"/>
              </w:rPr>
            </w:pPr>
          </w:p>
        </w:tc>
      </w:tr>
      <w:tr w:rsidR="00FF40CE" w:rsidRPr="000045B6" w14:paraId="5C8F5F8C" w14:textId="77777777" w:rsidTr="00392206">
        <w:trPr>
          <w:trHeight w:val="268"/>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24C1A3A0"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3C48645F" w14:textId="63677400" w:rsidR="00FF40CE" w:rsidRPr="00392206" w:rsidRDefault="00FF40CE"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33AF063F" w14:textId="778173E7" w:rsidR="00FF40CE" w:rsidRPr="00392206" w:rsidRDefault="00FF40CE" w:rsidP="00392206">
            <w:pPr>
              <w:spacing w:line="240" w:lineRule="auto"/>
              <w:rPr>
                <w:rFonts w:eastAsia="Times New Roman" w:cs="Times New Roman"/>
                <w:color w:val="000000"/>
                <w:sz w:val="20"/>
                <w:szCs w:val="20"/>
                <w:lang w:val="en-US" w:eastAsia="da-DK"/>
              </w:rPr>
            </w:pPr>
          </w:p>
        </w:tc>
      </w:tr>
      <w:tr w:rsidR="00FF40CE" w:rsidRPr="000045B6" w14:paraId="72C22E2C" w14:textId="46B124B4" w:rsidTr="00392206">
        <w:trPr>
          <w:trHeight w:val="226"/>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2B971A45"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Foundering</w:t>
            </w:r>
          </w:p>
        </w:tc>
        <w:tc>
          <w:tcPr>
            <w:tcW w:w="4360" w:type="dxa"/>
            <w:tcBorders>
              <w:top w:val="nil"/>
              <w:left w:val="nil"/>
              <w:bottom w:val="single" w:sz="4" w:space="0" w:color="auto"/>
              <w:right w:val="single" w:sz="4" w:space="0" w:color="auto"/>
            </w:tcBorders>
            <w:shd w:val="clear" w:color="auto" w:fill="auto"/>
            <w:noWrap/>
            <w:vAlign w:val="center"/>
            <w:hideMark/>
          </w:tcPr>
          <w:p w14:paraId="4CB4C55A" w14:textId="1851DF63" w:rsidR="00FF40CE" w:rsidRPr="00392206" w:rsidRDefault="00FF40CE"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Capsizing</w:t>
            </w:r>
          </w:p>
        </w:tc>
        <w:tc>
          <w:tcPr>
            <w:tcW w:w="2926" w:type="dxa"/>
            <w:tcBorders>
              <w:top w:val="nil"/>
              <w:left w:val="nil"/>
              <w:bottom w:val="single" w:sz="4" w:space="0" w:color="auto"/>
              <w:right w:val="single" w:sz="4" w:space="0" w:color="auto"/>
            </w:tcBorders>
            <w:shd w:val="clear" w:color="auto" w:fill="auto"/>
            <w:vAlign w:val="center"/>
          </w:tcPr>
          <w:p w14:paraId="14D9E1D6" w14:textId="7A348A91"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0045B6" w14:paraId="0593F4DE"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4CCE46C2"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E28B1A9" w14:textId="5685F8F0" w:rsidR="00FF40CE" w:rsidRPr="00392206" w:rsidRDefault="00FF40CE"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Sinking</w:t>
            </w:r>
          </w:p>
        </w:tc>
        <w:tc>
          <w:tcPr>
            <w:tcW w:w="2926" w:type="dxa"/>
            <w:tcBorders>
              <w:top w:val="nil"/>
              <w:left w:val="nil"/>
              <w:bottom w:val="single" w:sz="4" w:space="0" w:color="auto"/>
              <w:right w:val="single" w:sz="4" w:space="0" w:color="auto"/>
            </w:tcBorders>
            <w:shd w:val="clear" w:color="auto" w:fill="auto"/>
            <w:vAlign w:val="center"/>
          </w:tcPr>
          <w:p w14:paraId="207D64E2" w14:textId="6FF0A64C"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0045B6" w14:paraId="0236EA05"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173D09CA"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BAD4102" w14:textId="77777777" w:rsidR="00FF40CE" w:rsidRPr="00392206" w:rsidRDefault="00FF40CE" w:rsidP="00392206">
            <w:pPr>
              <w:spacing w:line="240" w:lineRule="auto"/>
              <w:rPr>
                <w:rFonts w:eastAsia="Times New Roman" w:cs="Times New Roman"/>
                <w:color w:val="000000"/>
                <w:sz w:val="20"/>
                <w:szCs w:val="20"/>
                <w:lang w:val="da-DK" w:eastAsia="da-DK"/>
              </w:rPr>
            </w:pPr>
          </w:p>
        </w:tc>
        <w:tc>
          <w:tcPr>
            <w:tcW w:w="2926" w:type="dxa"/>
            <w:tcBorders>
              <w:top w:val="nil"/>
              <w:left w:val="nil"/>
              <w:bottom w:val="single" w:sz="4" w:space="0" w:color="auto"/>
              <w:right w:val="single" w:sz="4" w:space="0" w:color="auto"/>
            </w:tcBorders>
            <w:shd w:val="clear" w:color="auto" w:fill="auto"/>
            <w:vAlign w:val="center"/>
          </w:tcPr>
          <w:p w14:paraId="60A3AD29" w14:textId="77777777"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0045B6" w14:paraId="473840DB" w14:textId="77777777" w:rsidTr="00392206">
        <w:trPr>
          <w:trHeight w:val="225"/>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1825960F"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DC23ED2" w14:textId="77777777" w:rsidR="00FF40CE" w:rsidRPr="00392206" w:rsidRDefault="00FF40CE" w:rsidP="00392206">
            <w:pPr>
              <w:spacing w:line="240" w:lineRule="auto"/>
              <w:rPr>
                <w:rFonts w:eastAsia="Times New Roman" w:cs="Times New Roman"/>
                <w:color w:val="000000"/>
                <w:sz w:val="20"/>
                <w:szCs w:val="20"/>
                <w:lang w:val="da-DK" w:eastAsia="da-DK"/>
              </w:rPr>
            </w:pPr>
          </w:p>
        </w:tc>
        <w:tc>
          <w:tcPr>
            <w:tcW w:w="2926" w:type="dxa"/>
            <w:tcBorders>
              <w:top w:val="nil"/>
              <w:left w:val="nil"/>
              <w:bottom w:val="single" w:sz="4" w:space="0" w:color="auto"/>
              <w:right w:val="single" w:sz="4" w:space="0" w:color="auto"/>
            </w:tcBorders>
            <w:shd w:val="clear" w:color="auto" w:fill="auto"/>
            <w:vAlign w:val="center"/>
          </w:tcPr>
          <w:p w14:paraId="74FA73C5" w14:textId="224A0C2F"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9D416A" w14:paraId="477ADC57" w14:textId="05B99D6C" w:rsidTr="00392206">
        <w:trPr>
          <w:trHeight w:val="169"/>
        </w:trPr>
        <w:tc>
          <w:tcPr>
            <w:tcW w:w="2860" w:type="dxa"/>
            <w:vMerge w:val="restart"/>
            <w:tcBorders>
              <w:top w:val="nil"/>
              <w:left w:val="single" w:sz="4" w:space="0" w:color="auto"/>
              <w:right w:val="single" w:sz="4" w:space="0" w:color="auto"/>
            </w:tcBorders>
            <w:shd w:val="clear" w:color="auto" w:fill="55CBFF" w:themeFill="accent2" w:themeFillTint="99"/>
            <w:noWrap/>
            <w:vAlign w:val="center"/>
          </w:tcPr>
          <w:p w14:paraId="1E7253BC"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Structural Failure</w:t>
            </w:r>
          </w:p>
        </w:tc>
        <w:tc>
          <w:tcPr>
            <w:tcW w:w="4360" w:type="dxa"/>
            <w:tcBorders>
              <w:top w:val="nil"/>
              <w:left w:val="nil"/>
              <w:bottom w:val="single" w:sz="4" w:space="0" w:color="auto"/>
              <w:right w:val="single" w:sz="4" w:space="0" w:color="auto"/>
            </w:tcBorders>
            <w:shd w:val="clear" w:color="auto" w:fill="auto"/>
            <w:noWrap/>
            <w:vAlign w:val="center"/>
          </w:tcPr>
          <w:p w14:paraId="5EC42433" w14:textId="65EE71D1" w:rsidR="00FF40CE" w:rsidRPr="00392206" w:rsidRDefault="00FF40CE" w:rsidP="00392206">
            <w:pPr>
              <w:spacing w:line="240" w:lineRule="auto"/>
              <w:rPr>
                <w:rFonts w:eastAsia="Times New Roman" w:cs="Times New Roman"/>
                <w:color w:val="000000"/>
                <w:sz w:val="20"/>
                <w:szCs w:val="20"/>
                <w:lang w:eastAsia="da-DK"/>
              </w:rPr>
            </w:pPr>
            <w:r w:rsidRPr="00392206">
              <w:rPr>
                <w:rFonts w:eastAsia="Times New Roman" w:cs="Times New Roman"/>
                <w:color w:val="000000"/>
                <w:sz w:val="20"/>
                <w:szCs w:val="20"/>
                <w:lang w:eastAsia="da-DK"/>
              </w:rPr>
              <w:t>Structural failure of vessel</w:t>
            </w:r>
          </w:p>
        </w:tc>
        <w:tc>
          <w:tcPr>
            <w:tcW w:w="2926" w:type="dxa"/>
            <w:tcBorders>
              <w:top w:val="nil"/>
              <w:left w:val="nil"/>
              <w:bottom w:val="single" w:sz="4" w:space="0" w:color="auto"/>
              <w:right w:val="single" w:sz="4" w:space="0" w:color="auto"/>
            </w:tcBorders>
            <w:shd w:val="clear" w:color="auto" w:fill="auto"/>
            <w:vAlign w:val="center"/>
          </w:tcPr>
          <w:p w14:paraId="3CD8E112" w14:textId="7634B301" w:rsidR="00FF40CE" w:rsidRPr="00392206" w:rsidRDefault="00FF40CE" w:rsidP="00392206">
            <w:pPr>
              <w:spacing w:line="240" w:lineRule="auto"/>
              <w:rPr>
                <w:rFonts w:eastAsia="Times New Roman" w:cs="Times New Roman"/>
                <w:color w:val="000000"/>
                <w:sz w:val="20"/>
                <w:szCs w:val="20"/>
                <w:lang w:eastAsia="da-DK"/>
              </w:rPr>
            </w:pPr>
          </w:p>
        </w:tc>
      </w:tr>
      <w:tr w:rsidR="00FF40CE" w:rsidRPr="009D416A" w14:paraId="6D5CC559" w14:textId="77777777" w:rsidTr="00392206">
        <w:trPr>
          <w:trHeight w:val="169"/>
        </w:trPr>
        <w:tc>
          <w:tcPr>
            <w:tcW w:w="2860" w:type="dxa"/>
            <w:vMerge/>
            <w:tcBorders>
              <w:left w:val="single" w:sz="4" w:space="0" w:color="auto"/>
              <w:right w:val="single" w:sz="4" w:space="0" w:color="auto"/>
            </w:tcBorders>
            <w:shd w:val="clear" w:color="auto" w:fill="55CBFF" w:themeFill="accent2" w:themeFillTint="99"/>
            <w:noWrap/>
            <w:vAlign w:val="center"/>
          </w:tcPr>
          <w:p w14:paraId="4B659642"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0C8E637" w14:textId="659C90D4" w:rsidR="00FF40CE" w:rsidRPr="00392206" w:rsidRDefault="00FF40CE" w:rsidP="00392206">
            <w:pPr>
              <w:spacing w:line="240" w:lineRule="auto"/>
              <w:rPr>
                <w:rFonts w:eastAsia="Times New Roman" w:cs="Times New Roman"/>
                <w:color w:val="000000"/>
                <w:sz w:val="20"/>
                <w:szCs w:val="20"/>
                <w:lang w:eastAsia="da-DK"/>
              </w:rPr>
            </w:pPr>
            <w:r w:rsidRPr="00392206">
              <w:rPr>
                <w:rFonts w:eastAsia="Times New Roman" w:cs="Times New Roman"/>
                <w:color w:val="000000"/>
                <w:sz w:val="20"/>
                <w:szCs w:val="20"/>
                <w:lang w:eastAsia="da-DK"/>
              </w:rPr>
              <w:t>Structural failure of features external to vessel (bridge, lighthouse etc.)</w:t>
            </w:r>
          </w:p>
        </w:tc>
        <w:tc>
          <w:tcPr>
            <w:tcW w:w="2926" w:type="dxa"/>
            <w:tcBorders>
              <w:top w:val="nil"/>
              <w:left w:val="nil"/>
              <w:bottom w:val="single" w:sz="4" w:space="0" w:color="auto"/>
              <w:right w:val="single" w:sz="4" w:space="0" w:color="auto"/>
            </w:tcBorders>
            <w:shd w:val="clear" w:color="auto" w:fill="auto"/>
            <w:vAlign w:val="center"/>
          </w:tcPr>
          <w:p w14:paraId="134230F4" w14:textId="19B7F1EE" w:rsidR="00FF40CE" w:rsidRPr="00392206" w:rsidRDefault="00FF40CE" w:rsidP="00392206">
            <w:pPr>
              <w:spacing w:line="240" w:lineRule="auto"/>
              <w:rPr>
                <w:rFonts w:eastAsia="Times New Roman" w:cs="Times New Roman"/>
                <w:color w:val="000000"/>
                <w:sz w:val="20"/>
                <w:szCs w:val="20"/>
                <w:lang w:eastAsia="da-DK"/>
              </w:rPr>
            </w:pPr>
          </w:p>
        </w:tc>
      </w:tr>
      <w:tr w:rsidR="00FF40CE" w:rsidRPr="009D416A" w14:paraId="38FE3ED3" w14:textId="77777777" w:rsidTr="00392206">
        <w:trPr>
          <w:trHeight w:val="169"/>
        </w:trPr>
        <w:tc>
          <w:tcPr>
            <w:tcW w:w="2860" w:type="dxa"/>
            <w:vMerge/>
            <w:tcBorders>
              <w:left w:val="single" w:sz="4" w:space="0" w:color="auto"/>
              <w:right w:val="single" w:sz="4" w:space="0" w:color="auto"/>
            </w:tcBorders>
            <w:shd w:val="clear" w:color="auto" w:fill="55CBFF" w:themeFill="accent2" w:themeFillTint="99"/>
            <w:noWrap/>
            <w:vAlign w:val="center"/>
          </w:tcPr>
          <w:p w14:paraId="1B0BD6D4"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C685600" w14:textId="77777777" w:rsidR="00FF40CE" w:rsidRPr="00392206" w:rsidRDefault="00FF40CE" w:rsidP="00392206">
            <w:pPr>
              <w:spacing w:line="240" w:lineRule="auto"/>
              <w:rPr>
                <w:rFonts w:eastAsia="Times New Roman" w:cs="Times New Roman"/>
                <w:color w:val="000000"/>
                <w:sz w:val="20"/>
                <w:szCs w:val="20"/>
                <w:lang w:eastAsia="da-DK"/>
              </w:rPr>
            </w:pPr>
          </w:p>
        </w:tc>
        <w:tc>
          <w:tcPr>
            <w:tcW w:w="2926" w:type="dxa"/>
            <w:tcBorders>
              <w:top w:val="nil"/>
              <w:left w:val="nil"/>
              <w:bottom w:val="single" w:sz="4" w:space="0" w:color="auto"/>
              <w:right w:val="single" w:sz="4" w:space="0" w:color="auto"/>
            </w:tcBorders>
            <w:shd w:val="clear" w:color="auto" w:fill="auto"/>
            <w:vAlign w:val="center"/>
          </w:tcPr>
          <w:p w14:paraId="303D4148" w14:textId="59BB95A2" w:rsidR="00FF40CE" w:rsidRPr="00392206" w:rsidRDefault="00FF40CE" w:rsidP="00392206">
            <w:pPr>
              <w:spacing w:line="240" w:lineRule="auto"/>
              <w:rPr>
                <w:rFonts w:eastAsia="Times New Roman" w:cs="Times New Roman"/>
                <w:color w:val="000000"/>
                <w:sz w:val="20"/>
                <w:szCs w:val="20"/>
                <w:lang w:eastAsia="da-DK"/>
              </w:rPr>
            </w:pPr>
          </w:p>
        </w:tc>
      </w:tr>
      <w:tr w:rsidR="00FF40CE" w:rsidRPr="009D416A" w14:paraId="3C73A2B3" w14:textId="77777777" w:rsidTr="00392206">
        <w:trPr>
          <w:trHeight w:val="169"/>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0CBCEC10"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66049B02" w14:textId="77777777" w:rsidR="00FF40CE" w:rsidRPr="00392206" w:rsidRDefault="00FF40CE" w:rsidP="00392206">
            <w:pPr>
              <w:spacing w:line="240" w:lineRule="auto"/>
              <w:rPr>
                <w:rFonts w:eastAsia="Times New Roman" w:cs="Times New Roman"/>
                <w:color w:val="000000"/>
                <w:sz w:val="20"/>
                <w:szCs w:val="20"/>
                <w:lang w:eastAsia="da-DK"/>
              </w:rPr>
            </w:pPr>
          </w:p>
        </w:tc>
        <w:tc>
          <w:tcPr>
            <w:tcW w:w="2926" w:type="dxa"/>
            <w:tcBorders>
              <w:top w:val="nil"/>
              <w:left w:val="nil"/>
              <w:bottom w:val="single" w:sz="4" w:space="0" w:color="auto"/>
              <w:right w:val="single" w:sz="4" w:space="0" w:color="auto"/>
            </w:tcBorders>
            <w:shd w:val="clear" w:color="auto" w:fill="auto"/>
            <w:vAlign w:val="center"/>
          </w:tcPr>
          <w:p w14:paraId="46B8D942" w14:textId="78797183" w:rsidR="00FF40CE" w:rsidRPr="00392206" w:rsidRDefault="00FF40CE" w:rsidP="00392206">
            <w:pPr>
              <w:spacing w:line="240" w:lineRule="auto"/>
              <w:rPr>
                <w:rFonts w:eastAsia="Times New Roman" w:cs="Times New Roman"/>
                <w:color w:val="000000"/>
                <w:sz w:val="20"/>
                <w:szCs w:val="20"/>
                <w:lang w:eastAsia="da-DK"/>
              </w:rPr>
            </w:pPr>
          </w:p>
        </w:tc>
      </w:tr>
      <w:tr w:rsidR="00392206" w14:paraId="5A808A93" w14:textId="673F4927" w:rsidTr="00392206">
        <w:trPr>
          <w:trHeight w:val="151"/>
        </w:trPr>
        <w:tc>
          <w:tcPr>
            <w:tcW w:w="2860" w:type="dxa"/>
            <w:vMerge w:val="restart"/>
            <w:tcBorders>
              <w:top w:val="nil"/>
              <w:left w:val="single" w:sz="4" w:space="0" w:color="auto"/>
              <w:right w:val="single" w:sz="4" w:space="0" w:color="auto"/>
            </w:tcBorders>
            <w:shd w:val="clear" w:color="auto" w:fill="55CBFF" w:themeFill="accent2" w:themeFillTint="99"/>
            <w:noWrap/>
            <w:vAlign w:val="center"/>
          </w:tcPr>
          <w:p w14:paraId="3FD97945" w14:textId="5285F913" w:rsidR="00392206" w:rsidRPr="00392206" w:rsidRDefault="00392206"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Other</w:t>
            </w:r>
          </w:p>
        </w:tc>
        <w:tc>
          <w:tcPr>
            <w:tcW w:w="4360" w:type="dxa"/>
            <w:tcBorders>
              <w:top w:val="nil"/>
              <w:left w:val="nil"/>
              <w:bottom w:val="single" w:sz="4" w:space="0" w:color="auto"/>
              <w:right w:val="single" w:sz="4" w:space="0" w:color="auto"/>
            </w:tcBorders>
            <w:shd w:val="clear" w:color="auto" w:fill="auto"/>
            <w:noWrap/>
            <w:vAlign w:val="center"/>
          </w:tcPr>
          <w:p w14:paraId="68017BD4" w14:textId="77777777" w:rsidR="00392206" w:rsidRPr="00392206" w:rsidRDefault="00392206"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Engine fire</w:t>
            </w:r>
          </w:p>
        </w:tc>
        <w:tc>
          <w:tcPr>
            <w:tcW w:w="2926" w:type="dxa"/>
            <w:tcBorders>
              <w:top w:val="nil"/>
              <w:left w:val="nil"/>
              <w:bottom w:val="single" w:sz="4" w:space="0" w:color="auto"/>
              <w:right w:val="single" w:sz="4" w:space="0" w:color="auto"/>
            </w:tcBorders>
            <w:shd w:val="clear" w:color="auto" w:fill="auto"/>
            <w:vAlign w:val="center"/>
          </w:tcPr>
          <w:p w14:paraId="01E6404D" w14:textId="1032A3E6" w:rsidR="00392206" w:rsidRPr="00392206" w:rsidRDefault="00392206" w:rsidP="00392206">
            <w:pPr>
              <w:spacing w:line="240" w:lineRule="auto"/>
              <w:rPr>
                <w:rFonts w:eastAsia="Times New Roman" w:cs="Times New Roman"/>
                <w:color w:val="000000"/>
                <w:sz w:val="20"/>
                <w:szCs w:val="20"/>
                <w:lang w:val="da-DK" w:eastAsia="da-DK"/>
              </w:rPr>
            </w:pPr>
          </w:p>
        </w:tc>
      </w:tr>
      <w:tr w:rsidR="00392206" w14:paraId="58D81A13" w14:textId="77777777" w:rsidTr="00392206">
        <w:trPr>
          <w:trHeight w:val="150"/>
        </w:trPr>
        <w:tc>
          <w:tcPr>
            <w:tcW w:w="2860" w:type="dxa"/>
            <w:vMerge/>
            <w:tcBorders>
              <w:left w:val="single" w:sz="4" w:space="0" w:color="auto"/>
              <w:right w:val="single" w:sz="4" w:space="0" w:color="auto"/>
            </w:tcBorders>
            <w:shd w:val="clear" w:color="auto" w:fill="55CBFF" w:themeFill="accent2" w:themeFillTint="99"/>
            <w:noWrap/>
            <w:vAlign w:val="center"/>
          </w:tcPr>
          <w:p w14:paraId="0522E85F" w14:textId="77777777" w:rsidR="00392206" w:rsidRDefault="00392206"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95AC7DB" w14:textId="2D29FBA0" w:rsidR="00392206" w:rsidRPr="00392206" w:rsidRDefault="00392206"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Cargo fire</w:t>
            </w:r>
          </w:p>
        </w:tc>
        <w:tc>
          <w:tcPr>
            <w:tcW w:w="2926" w:type="dxa"/>
            <w:tcBorders>
              <w:top w:val="nil"/>
              <w:left w:val="nil"/>
              <w:bottom w:val="single" w:sz="4" w:space="0" w:color="auto"/>
              <w:right w:val="single" w:sz="4" w:space="0" w:color="auto"/>
            </w:tcBorders>
            <w:shd w:val="clear" w:color="auto" w:fill="auto"/>
            <w:vAlign w:val="center"/>
          </w:tcPr>
          <w:p w14:paraId="273935F7" w14:textId="6E554C3E" w:rsidR="00392206" w:rsidRPr="00392206" w:rsidRDefault="00392206" w:rsidP="00392206">
            <w:pPr>
              <w:spacing w:line="240" w:lineRule="auto"/>
              <w:rPr>
                <w:rFonts w:eastAsia="Times New Roman" w:cs="Times New Roman"/>
                <w:color w:val="000000"/>
                <w:sz w:val="20"/>
                <w:szCs w:val="20"/>
                <w:lang w:val="da-DK" w:eastAsia="da-DK"/>
              </w:rPr>
            </w:pPr>
          </w:p>
        </w:tc>
      </w:tr>
      <w:tr w:rsidR="00392206" w14:paraId="2EBB185D" w14:textId="77777777" w:rsidTr="00392206">
        <w:trPr>
          <w:trHeight w:val="150"/>
        </w:trPr>
        <w:tc>
          <w:tcPr>
            <w:tcW w:w="2860" w:type="dxa"/>
            <w:vMerge/>
            <w:tcBorders>
              <w:left w:val="single" w:sz="4" w:space="0" w:color="auto"/>
              <w:right w:val="single" w:sz="4" w:space="0" w:color="auto"/>
            </w:tcBorders>
            <w:shd w:val="clear" w:color="auto" w:fill="55CBFF" w:themeFill="accent2" w:themeFillTint="99"/>
            <w:noWrap/>
            <w:vAlign w:val="center"/>
          </w:tcPr>
          <w:p w14:paraId="756D2078" w14:textId="77777777" w:rsidR="00392206" w:rsidRDefault="00392206"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nil"/>
              <w:bottom w:val="single" w:sz="4" w:space="0" w:color="auto"/>
              <w:right w:val="single" w:sz="4" w:space="0" w:color="auto"/>
            </w:tcBorders>
            <w:shd w:val="clear" w:color="auto" w:fill="auto"/>
            <w:noWrap/>
            <w:vAlign w:val="center"/>
          </w:tcPr>
          <w:p w14:paraId="65DD1AAD" w14:textId="77777777" w:rsidR="00392206" w:rsidRPr="00392206" w:rsidRDefault="00392206" w:rsidP="00392206">
            <w:pPr>
              <w:spacing w:line="240" w:lineRule="auto"/>
              <w:rPr>
                <w:rFonts w:eastAsia="Times New Roman" w:cs="Times New Roman"/>
                <w:color w:val="000000"/>
                <w:sz w:val="20"/>
                <w:szCs w:val="20"/>
                <w:lang w:val="da-DK" w:eastAsia="da-DK"/>
              </w:rPr>
            </w:pPr>
          </w:p>
        </w:tc>
        <w:tc>
          <w:tcPr>
            <w:tcW w:w="2926" w:type="dxa"/>
            <w:tcBorders>
              <w:top w:val="single" w:sz="4" w:space="0" w:color="auto"/>
              <w:left w:val="nil"/>
              <w:bottom w:val="single" w:sz="4" w:space="0" w:color="auto"/>
              <w:right w:val="single" w:sz="4" w:space="0" w:color="auto"/>
            </w:tcBorders>
            <w:shd w:val="clear" w:color="auto" w:fill="auto"/>
            <w:vAlign w:val="center"/>
          </w:tcPr>
          <w:p w14:paraId="76838610" w14:textId="11FB0435" w:rsidR="00392206" w:rsidRPr="00392206" w:rsidRDefault="00392206" w:rsidP="00392206">
            <w:pPr>
              <w:spacing w:line="240" w:lineRule="auto"/>
              <w:rPr>
                <w:rFonts w:eastAsia="Times New Roman" w:cs="Times New Roman"/>
                <w:color w:val="000000"/>
                <w:sz w:val="20"/>
                <w:szCs w:val="20"/>
                <w:lang w:val="da-DK" w:eastAsia="da-DK"/>
              </w:rPr>
            </w:pPr>
          </w:p>
        </w:tc>
      </w:tr>
      <w:tr w:rsidR="00392206" w14:paraId="6CDA2317" w14:textId="77777777" w:rsidTr="00392206">
        <w:trPr>
          <w:trHeight w:val="150"/>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098AABC1" w14:textId="77777777" w:rsidR="00392206" w:rsidRDefault="00392206"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nil"/>
              <w:bottom w:val="single" w:sz="4" w:space="0" w:color="auto"/>
              <w:right w:val="single" w:sz="4" w:space="0" w:color="auto"/>
            </w:tcBorders>
            <w:shd w:val="clear" w:color="auto" w:fill="auto"/>
            <w:noWrap/>
            <w:vAlign w:val="center"/>
          </w:tcPr>
          <w:p w14:paraId="27EBC7BB" w14:textId="77777777" w:rsidR="00392206" w:rsidRPr="00392206" w:rsidRDefault="00392206" w:rsidP="00392206">
            <w:pPr>
              <w:spacing w:line="240" w:lineRule="auto"/>
              <w:rPr>
                <w:rFonts w:eastAsia="Times New Roman" w:cs="Times New Roman"/>
                <w:color w:val="000000"/>
                <w:sz w:val="20"/>
                <w:szCs w:val="20"/>
                <w:lang w:val="da-DK" w:eastAsia="da-DK"/>
              </w:rPr>
            </w:pPr>
          </w:p>
        </w:tc>
        <w:tc>
          <w:tcPr>
            <w:tcW w:w="2926" w:type="dxa"/>
            <w:tcBorders>
              <w:top w:val="single" w:sz="4" w:space="0" w:color="auto"/>
              <w:left w:val="nil"/>
              <w:bottom w:val="single" w:sz="4" w:space="0" w:color="auto"/>
              <w:right w:val="single" w:sz="4" w:space="0" w:color="auto"/>
            </w:tcBorders>
            <w:shd w:val="clear" w:color="auto" w:fill="auto"/>
            <w:vAlign w:val="center"/>
          </w:tcPr>
          <w:p w14:paraId="1B5A28C1" w14:textId="77777777" w:rsidR="00392206" w:rsidRPr="00392206" w:rsidRDefault="00392206" w:rsidP="00392206">
            <w:pPr>
              <w:spacing w:line="240" w:lineRule="auto"/>
              <w:rPr>
                <w:rFonts w:eastAsia="Times New Roman" w:cs="Times New Roman"/>
                <w:color w:val="000000"/>
                <w:sz w:val="20"/>
                <w:szCs w:val="20"/>
                <w:lang w:val="da-DK" w:eastAsia="da-DK"/>
              </w:rPr>
            </w:pPr>
          </w:p>
        </w:tc>
      </w:tr>
    </w:tbl>
    <w:p w14:paraId="49ACAB89" w14:textId="05B93B84" w:rsidR="00C05A4F" w:rsidRDefault="00C05A4F" w:rsidP="00905D23">
      <w:pPr>
        <w:pStyle w:val="BodyText"/>
      </w:pPr>
    </w:p>
    <w:p w14:paraId="580697FF" w14:textId="77777777" w:rsidR="004A3A99" w:rsidRDefault="004A3A99" w:rsidP="00C05A4F">
      <w:pPr>
        <w:pStyle w:val="Annex"/>
        <w:sectPr w:rsidR="004A3A99" w:rsidSect="004B39E5">
          <w:headerReference w:type="even" r:id="rId43"/>
          <w:headerReference w:type="default" r:id="rId44"/>
          <w:footerReference w:type="default" r:id="rId45"/>
          <w:headerReference w:type="first" r:id="rId46"/>
          <w:pgSz w:w="11906" w:h="16838" w:code="9"/>
          <w:pgMar w:top="567" w:right="794" w:bottom="567" w:left="907" w:header="850" w:footer="850" w:gutter="0"/>
          <w:cols w:space="708"/>
          <w:docGrid w:linePitch="360"/>
        </w:sectPr>
      </w:pPr>
    </w:p>
    <w:p w14:paraId="5EABB0B4" w14:textId="50B5D40F" w:rsidR="00C05A4F" w:rsidRDefault="00392206" w:rsidP="00C05A4F">
      <w:pPr>
        <w:pStyle w:val="Annex"/>
      </w:pPr>
      <w:r>
        <w:lastRenderedPageBreak/>
        <w:t xml:space="preserve">EXAMPLE RISK ASSESSMENT </w:t>
      </w:r>
      <w:commentRangeStart w:id="661"/>
      <w:r>
        <w:t>MATRIX</w:t>
      </w:r>
      <w:commentRangeEnd w:id="661"/>
      <w:r w:rsidR="001B7046">
        <w:rPr>
          <w:rStyle w:val="CommentReference"/>
          <w:b w:val="0"/>
          <w:i w:val="0"/>
          <w:caps w:val="0"/>
          <w:color w:val="auto"/>
          <w:u w:val="none"/>
        </w:rPr>
        <w:commentReference w:id="661"/>
      </w:r>
      <w:ins w:id="662" w:author="Jakob Bang" w:date="2019-04-03T11:32:00Z">
        <w:r w:rsidR="001B7046">
          <w:t xml:space="preserve"> </w:t>
        </w:r>
      </w:ins>
    </w:p>
    <w:p w14:paraId="5537A2E4" w14:textId="5270DBAC" w:rsidR="00C05A4F" w:rsidRPr="00C05A4F" w:rsidRDefault="00C05A4F" w:rsidP="00C05A4F">
      <w:pPr>
        <w:pStyle w:val="BodyText"/>
      </w:pPr>
      <w:r>
        <w:rPr>
          <w:noProof/>
          <w:lang w:val="da-DK" w:eastAsia="da-DK"/>
        </w:rPr>
        <w:drawing>
          <wp:inline distT="0" distB="0" distL="0" distR="0" wp14:anchorId="4EA82B5A" wp14:editId="40C434D6">
            <wp:extent cx="8639219" cy="5255813"/>
            <wp:effectExtent l="0" t="0" r="0" b="2540"/>
            <wp:docPr id="37"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47"/>
                    <a:stretch>
                      <a:fillRect/>
                    </a:stretch>
                  </pic:blipFill>
                  <pic:spPr>
                    <a:xfrm>
                      <a:off x="0" y="0"/>
                      <a:ext cx="8654687" cy="5265223"/>
                    </a:xfrm>
                    <a:prstGeom prst="rect">
                      <a:avLst/>
                    </a:prstGeom>
                  </pic:spPr>
                </pic:pic>
              </a:graphicData>
            </a:graphic>
          </wp:inline>
        </w:drawing>
      </w:r>
    </w:p>
    <w:sectPr w:rsidR="00C05A4F" w:rsidRPr="00C05A4F" w:rsidSect="00267CBD">
      <w:headerReference w:type="even" r:id="rId48"/>
      <w:headerReference w:type="default" r:id="rId49"/>
      <w:footerReference w:type="default" r:id="rId50"/>
      <w:headerReference w:type="first" r:id="rId51"/>
      <w:pgSz w:w="16838" w:h="11906" w:orient="landscape" w:code="9"/>
      <w:pgMar w:top="907" w:right="567" w:bottom="794" w:left="56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493" w:author="Jakob Bang" w:date="2019-04-02T16:23:00Z" w:initials="JB">
    <w:p w14:paraId="1557C142" w14:textId="2F983DBE" w:rsidR="00FA0508" w:rsidRDefault="00FA0508">
      <w:pPr>
        <w:pStyle w:val="CommentText"/>
      </w:pPr>
      <w:r>
        <w:rPr>
          <w:rStyle w:val="CommentReference"/>
        </w:rPr>
        <w:annotationRef/>
      </w:r>
      <w:r>
        <w:t>Is Background necessary ??</w:t>
      </w:r>
    </w:p>
  </w:comment>
  <w:comment w:id="507" w:author="Edward Rogers" w:date="2021-10-21T11:43:00Z" w:initials="ER">
    <w:p w14:paraId="05A44745" w14:textId="51B9D4A8" w:rsidR="00937C2E" w:rsidRDefault="00937C2E">
      <w:pPr>
        <w:pStyle w:val="CommentText"/>
      </w:pPr>
      <w:r>
        <w:rPr>
          <w:rStyle w:val="CommentReference"/>
        </w:rPr>
        <w:annotationRef/>
      </w:r>
      <w:r>
        <w:t>Should follow FSA.</w:t>
      </w:r>
    </w:p>
  </w:comment>
  <w:comment w:id="509" w:author="Jakob Bang" w:date="2019-04-02T16:26:00Z" w:initials="JB">
    <w:p w14:paraId="700BBDCC" w14:textId="5D80293B" w:rsidR="00FA0508" w:rsidRDefault="00FA0508">
      <w:pPr>
        <w:pStyle w:val="CommentText"/>
      </w:pPr>
      <w:r>
        <w:rPr>
          <w:rStyle w:val="CommentReference"/>
        </w:rPr>
        <w:annotationRef/>
      </w:r>
      <w:r>
        <w:t>To be considered</w:t>
      </w:r>
    </w:p>
  </w:comment>
  <w:comment w:id="514" w:author="Jakob Bang" w:date="2019-04-02T16:33:00Z" w:initials="JB">
    <w:p w14:paraId="6328B748" w14:textId="3A1B3B0E" w:rsidR="00FA0508" w:rsidRDefault="00FA0508">
      <w:pPr>
        <w:pStyle w:val="CommentText"/>
      </w:pPr>
      <w:r>
        <w:rPr>
          <w:rStyle w:val="CommentReference"/>
        </w:rPr>
        <w:annotationRef/>
      </w:r>
      <w:r>
        <w:t>Check with annexes</w:t>
      </w:r>
    </w:p>
  </w:comment>
  <w:comment w:id="518" w:author="Jakob Bang" w:date="2019-04-02T16:41:00Z" w:initials="JB">
    <w:p w14:paraId="58A2710E" w14:textId="68FC8DFE" w:rsidR="00FA0508" w:rsidRDefault="00FA0508">
      <w:pPr>
        <w:pStyle w:val="CommentText"/>
      </w:pPr>
      <w:r>
        <w:rPr>
          <w:rStyle w:val="CommentReference"/>
        </w:rPr>
        <w:annotationRef/>
      </w:r>
      <w:r>
        <w:t>Should be aligned with the review of 1018</w:t>
      </w:r>
    </w:p>
  </w:comment>
  <w:comment w:id="548" w:author="Jakob Bang" w:date="2019-04-03T09:40:00Z" w:initials="JB">
    <w:p w14:paraId="5927E979" w14:textId="3DD318F2" w:rsidR="00FA0508" w:rsidRDefault="00FA0508">
      <w:pPr>
        <w:pStyle w:val="CommentText"/>
      </w:pPr>
      <w:r>
        <w:rPr>
          <w:rStyle w:val="CommentReference"/>
        </w:rPr>
        <w:annotationRef/>
      </w:r>
      <w:r>
        <w:t>Other words ???</w:t>
      </w:r>
    </w:p>
  </w:comment>
  <w:comment w:id="555" w:author="Jakob Bang" w:date="2019-04-03T09:36:00Z" w:initials="JB">
    <w:p w14:paraId="73F265B3" w14:textId="2E3CFDC5" w:rsidR="00FA0508" w:rsidRDefault="00FA0508">
      <w:pPr>
        <w:pStyle w:val="CommentText"/>
      </w:pPr>
      <w:r>
        <w:rPr>
          <w:rStyle w:val="CommentReference"/>
        </w:rPr>
        <w:annotationRef/>
      </w:r>
      <w:r>
        <w:t>Must be combined with 3.3. in the MSA document</w:t>
      </w:r>
    </w:p>
  </w:comment>
  <w:comment w:id="596" w:author="Jakob Bang" w:date="2019-04-03T11:21:00Z" w:initials="JB">
    <w:p w14:paraId="10E36694" w14:textId="65D0EE3E" w:rsidR="00FA0508" w:rsidRDefault="00FA0508">
      <w:pPr>
        <w:pStyle w:val="CommentText"/>
      </w:pPr>
      <w:r>
        <w:rPr>
          <w:rStyle w:val="CommentReference"/>
        </w:rPr>
        <w:annotationRef/>
      </w:r>
      <w:r>
        <w:t xml:space="preserve">Should be revised </w:t>
      </w:r>
    </w:p>
  </w:comment>
  <w:comment w:id="615" w:author="Jakob Bang" w:date="2019-04-03T11:50:00Z" w:initials="JB">
    <w:p w14:paraId="0B1C531A" w14:textId="2D1BE018" w:rsidR="00FA0508" w:rsidRDefault="00FA0508">
      <w:pPr>
        <w:pStyle w:val="CommentText"/>
      </w:pPr>
      <w:r>
        <w:rPr>
          <w:rStyle w:val="CommentReference"/>
        </w:rPr>
        <w:annotationRef/>
      </w:r>
      <w:r>
        <w:t>Can be based on annex in the AMSA document. Add a new annex D in this document</w:t>
      </w:r>
    </w:p>
  </w:comment>
  <w:comment w:id="616" w:author="Jakob Bang" w:date="2019-04-03T11:52:00Z" w:initials="JB">
    <w:p w14:paraId="401BC0E8" w14:textId="7A943A67" w:rsidR="00FA0508" w:rsidRDefault="00FA0508">
      <w:pPr>
        <w:pStyle w:val="CommentText"/>
      </w:pPr>
      <w:r>
        <w:rPr>
          <w:rStyle w:val="CommentReference"/>
        </w:rPr>
        <w:annotationRef/>
      </w:r>
      <w:r>
        <w:t xml:space="preserve">Will be modified from the new template </w:t>
      </w:r>
    </w:p>
  </w:comment>
  <w:comment w:id="620" w:author="Jakob Bang" w:date="2019-04-03T11:53:00Z" w:initials="JB">
    <w:p w14:paraId="0CEA14AA" w14:textId="246ECF0C" w:rsidR="00FA0508" w:rsidRDefault="00FA0508">
      <w:pPr>
        <w:pStyle w:val="CommentText"/>
      </w:pPr>
      <w:r>
        <w:rPr>
          <w:rStyle w:val="CommentReference"/>
        </w:rPr>
        <w:annotationRef/>
      </w:r>
      <w:r>
        <w:t>To be updated</w:t>
      </w:r>
    </w:p>
  </w:comment>
  <w:comment w:id="622" w:author="Jakob Bang" w:date="2019-04-03T11:54:00Z" w:initials="JB">
    <w:p w14:paraId="0BED7339" w14:textId="3C05599C" w:rsidR="00FA0508" w:rsidRDefault="00FA0508">
      <w:pPr>
        <w:pStyle w:val="CommentText"/>
      </w:pPr>
      <w:r>
        <w:rPr>
          <w:rStyle w:val="CommentReference"/>
        </w:rPr>
        <w:annotationRef/>
      </w:r>
      <w:r>
        <w:t>SIRA not mentioned in the IMO document</w:t>
      </w:r>
    </w:p>
  </w:comment>
  <w:comment w:id="661" w:author="Jakob Bang" w:date="2019-04-03T11:32:00Z" w:initials="JB">
    <w:p w14:paraId="04FB0DAD" w14:textId="4AB7E361" w:rsidR="00FA0508" w:rsidRDefault="00FA0508">
      <w:pPr>
        <w:pStyle w:val="CommentText"/>
      </w:pPr>
      <w:r>
        <w:rPr>
          <w:rStyle w:val="CommentReference"/>
        </w:rPr>
        <w:annotationRef/>
      </w:r>
      <w:r>
        <w:t>Extend the number and order of columns from the Kiribati document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557C142" w15:done="0"/>
  <w15:commentEx w15:paraId="05A44745" w15:done="0"/>
  <w15:commentEx w15:paraId="700BBDCC" w15:done="0"/>
  <w15:commentEx w15:paraId="6328B748" w15:done="0"/>
  <w15:commentEx w15:paraId="58A2710E" w15:done="0"/>
  <w15:commentEx w15:paraId="5927E979" w15:done="0"/>
  <w15:commentEx w15:paraId="73F265B3" w15:done="0"/>
  <w15:commentEx w15:paraId="10E36694" w15:done="0"/>
  <w15:commentEx w15:paraId="0B1C531A" w15:done="0"/>
  <w15:commentEx w15:paraId="401BC0E8" w15:done="0"/>
  <w15:commentEx w15:paraId="0CEA14AA" w15:done="0"/>
  <w15:commentEx w15:paraId="0BED7339" w15:done="0"/>
  <w15:commentEx w15:paraId="04FB0DA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1BD0F8" w16cex:dateUtc="2021-10-21T10: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557C142" w16cid:durableId="20F13AD4"/>
  <w16cid:commentId w16cid:paraId="05A44745" w16cid:durableId="251BD0F8"/>
  <w16cid:commentId w16cid:paraId="700BBDCC" w16cid:durableId="20F13AD5"/>
  <w16cid:commentId w16cid:paraId="6328B748" w16cid:durableId="20F13AD6"/>
  <w16cid:commentId w16cid:paraId="58A2710E" w16cid:durableId="20F13AD7"/>
  <w16cid:commentId w16cid:paraId="5927E979" w16cid:durableId="20F13AD8"/>
  <w16cid:commentId w16cid:paraId="73F265B3" w16cid:durableId="20F13AD9"/>
  <w16cid:commentId w16cid:paraId="10E36694" w16cid:durableId="20F13ADA"/>
  <w16cid:commentId w16cid:paraId="0B1C531A" w16cid:durableId="20F13ADB"/>
  <w16cid:commentId w16cid:paraId="401BC0E8" w16cid:durableId="20F13ADC"/>
  <w16cid:commentId w16cid:paraId="0CEA14AA" w16cid:durableId="20F13ADD"/>
  <w16cid:commentId w16cid:paraId="0BED7339" w16cid:durableId="20F13ADE"/>
  <w16cid:commentId w16cid:paraId="04FB0DAD" w16cid:durableId="20F13AD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4F3161" w14:textId="77777777" w:rsidR="00DB1A85" w:rsidRDefault="00DB1A85" w:rsidP="003274DB">
      <w:r>
        <w:separator/>
      </w:r>
    </w:p>
    <w:p w14:paraId="742620F0" w14:textId="77777777" w:rsidR="00DB1A85" w:rsidRDefault="00DB1A85"/>
  </w:endnote>
  <w:endnote w:type="continuationSeparator" w:id="0">
    <w:p w14:paraId="78AB82A9" w14:textId="77777777" w:rsidR="00DB1A85" w:rsidRDefault="00DB1A85" w:rsidP="003274DB">
      <w:r>
        <w:continuationSeparator/>
      </w:r>
    </w:p>
    <w:p w14:paraId="66C0831B" w14:textId="77777777" w:rsidR="00DB1A85" w:rsidRDefault="00DB1A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E4D5F" w14:textId="77777777" w:rsidR="00FA0508" w:rsidRDefault="00FA0508"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50C281F5" w14:textId="77777777" w:rsidR="00FA0508" w:rsidRDefault="00FA0508"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4DB03E9F" w14:textId="77777777" w:rsidR="00FA0508" w:rsidRDefault="00FA0508"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4F4C2573" w14:textId="77777777" w:rsidR="00FA0508" w:rsidRDefault="00FA0508"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134CA541" w14:textId="77777777" w:rsidR="00FA0508" w:rsidRDefault="00FA0508"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999534" w14:textId="1233BBE4" w:rsidR="00FA0508" w:rsidRPr="00ED2A8D" w:rsidRDefault="00FA0508" w:rsidP="008747E0">
    <w:pPr>
      <w:pStyle w:val="Footer"/>
    </w:pPr>
    <w:r w:rsidRPr="00442889">
      <w:rPr>
        <w:noProof/>
        <w:lang w:val="da-DK" w:eastAsia="da-DK"/>
      </w:rPr>
      <w:drawing>
        <wp:anchor distT="0" distB="0" distL="114300" distR="114300" simplePos="0" relativeHeight="251647488" behindDoc="1" locked="0" layoutInCell="1" allowOverlap="1" wp14:anchorId="4ECC13A8" wp14:editId="0C871748">
          <wp:simplePos x="0" y="0"/>
          <wp:positionH relativeFrom="page">
            <wp:posOffset>792942</wp:posOffset>
          </wp:positionH>
          <wp:positionV relativeFrom="page">
            <wp:posOffset>9543184</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da-DK" w:eastAsia="da-DK"/>
      </w:rPr>
      <mc:AlternateContent>
        <mc:Choice Requires="wps">
          <w:drawing>
            <wp:anchor distT="0" distB="0" distL="114300" distR="114300" simplePos="0" relativeHeight="251648512" behindDoc="0" locked="0" layoutInCell="1" allowOverlap="1" wp14:anchorId="7CF28C25" wp14:editId="3594EFA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9ED852" id="Connecteur droit 11"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99D7D7" w14:textId="77777777" w:rsidR="00FA0508" w:rsidRDefault="00FA0508" w:rsidP="00525922">
    <w:pPr>
      <w:pStyle w:val="Footerlandscape"/>
    </w:pPr>
    <w:r>
      <w:rPr>
        <w:noProof/>
        <w:lang w:val="da-DK" w:eastAsia="da-DK"/>
      </w:rPr>
      <mc:AlternateContent>
        <mc:Choice Requires="wps">
          <w:drawing>
            <wp:anchor distT="0" distB="0" distL="114300" distR="114300" simplePos="0" relativeHeight="251645440" behindDoc="0" locked="0" layoutInCell="1" allowOverlap="1" wp14:anchorId="5B188BC6" wp14:editId="54F13A8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C49F74" id="Connecteur droit 11" o:spid="_x0000_s1026" style="position:absolute;z-index:2516454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FA0508" w:rsidRPr="00C907DF" w:rsidRDefault="00FA0508" w:rsidP="00525922">
    <w:pPr>
      <w:pStyle w:val="Footerlandscape"/>
      <w:rPr>
        <w:rStyle w:val="PageNumber"/>
        <w:szCs w:val="15"/>
      </w:rPr>
    </w:pPr>
    <w:r w:rsidRPr="00C907DF">
      <w:rPr>
        <w:szCs w:val="15"/>
      </w:rPr>
      <w:fldChar w:fldCharType="begin"/>
    </w:r>
    <w:r w:rsidRPr="004B7492">
      <w:rPr>
        <w:szCs w:val="15"/>
        <w:lang w:val="nl-NL"/>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0971C0">
      <w:rPr>
        <w:szCs w:val="15"/>
        <w:lang w:val="en-US"/>
        <w:rPrChange w:id="245" w:author="Jakob Bang" w:date="2019-04-02T13:21:00Z">
          <w:rPr>
            <w:szCs w:val="15"/>
            <w:lang w:val="da-DK"/>
          </w:rPr>
        </w:rPrChange>
      </w:rPr>
      <w:t xml:space="preserve"> </w:t>
    </w:r>
    <w:r>
      <w:rPr>
        <w:szCs w:val="15"/>
      </w:rPr>
      <w:fldChar w:fldCharType="begin"/>
    </w:r>
    <w:r w:rsidRPr="000971C0">
      <w:rPr>
        <w:szCs w:val="15"/>
        <w:lang w:val="en-US"/>
        <w:rPrChange w:id="246" w:author="Jakob Bang" w:date="2019-04-02T13:21:00Z">
          <w:rPr>
            <w:szCs w:val="15"/>
            <w:lang w:val="da-DK"/>
          </w:rPr>
        </w:rPrChange>
      </w:rPr>
      <w:instrText xml:space="preserve"> STYLEREF "Document number" \* MERGEFORMAT </w:instrText>
    </w:r>
    <w:r>
      <w:rPr>
        <w:szCs w:val="15"/>
      </w:rPr>
      <w:fldChar w:fldCharType="end"/>
    </w:r>
    <w:r w:rsidRPr="002F79A4">
      <w:rPr>
        <w:szCs w:val="15"/>
        <w:lang w:val="fr-FR"/>
      </w:rPr>
      <w:t xml:space="preserve"> </w:t>
    </w:r>
    <w:r w:rsidRPr="00C907DF">
      <w:rPr>
        <w:szCs w:val="15"/>
      </w:rPr>
      <w:t>–</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753135EC" w14:textId="2674E641" w:rsidR="00FA0508" w:rsidRPr="00525922" w:rsidRDefault="00FA0508"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14</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BCE0F5" w14:textId="310B181B" w:rsidR="00FA0508" w:rsidRPr="00C716E5" w:rsidRDefault="00FA0508" w:rsidP="00C716E5">
    <w:pPr>
      <w:pStyle w:val="Footer"/>
      <w:rPr>
        <w:sz w:val="15"/>
        <w:szCs w:val="15"/>
      </w:rPr>
    </w:pPr>
  </w:p>
  <w:p w14:paraId="563B890B" w14:textId="77777777" w:rsidR="00FA0508" w:rsidRDefault="00FA0508" w:rsidP="00C716E5">
    <w:pPr>
      <w:pStyle w:val="Footerportrait"/>
    </w:pPr>
  </w:p>
  <w:p w14:paraId="352ACC75" w14:textId="66BAED35" w:rsidR="00FA0508" w:rsidRPr="00C907DF" w:rsidRDefault="00FA0508" w:rsidP="00C716E5">
    <w:pPr>
      <w:pStyle w:val="Footerportrait"/>
      <w:rPr>
        <w:rStyle w:val="PageNumber"/>
        <w:szCs w:val="15"/>
      </w:rPr>
    </w:pPr>
    <w:r>
      <w:t xml:space="preserve">IALA </w:t>
    </w:r>
    <w:r>
      <w:fldChar w:fldCharType="begin"/>
    </w:r>
    <w:r>
      <w:instrText xml:space="preserve"> STYLEREF "Document type" \* MERGEFORMAT </w:instrText>
    </w:r>
    <w:r>
      <w:fldChar w:fldCharType="separate"/>
    </w:r>
    <w:r w:rsidR="00A44398">
      <w:rPr>
        <w:b w:val="0"/>
        <w:bCs/>
      </w:rPr>
      <w:t>Error! No text of specified style in document.</w:t>
    </w:r>
    <w:r>
      <w:fldChar w:fldCharType="end"/>
    </w:r>
    <w:r>
      <w:t xml:space="preserve">Guideline </w:t>
    </w:r>
    <w:r>
      <w:rPr>
        <w:bCs/>
      </w:rPr>
      <w:fldChar w:fldCharType="begin"/>
    </w:r>
    <w:r>
      <w:rPr>
        <w:bCs/>
      </w:rPr>
      <w:instrText xml:space="preserve"> STYLEREF "Document number" \* MERGEFORMAT </w:instrText>
    </w:r>
    <w:r>
      <w:rPr>
        <w:bCs/>
      </w:rPr>
      <w:fldChar w:fldCharType="separate"/>
    </w:r>
    <w:r w:rsidR="00A44398">
      <w:rPr>
        <w:bCs/>
      </w:rPr>
      <w:t>G1138</w:t>
    </w:r>
    <w:r>
      <w:rPr>
        <w:bCs/>
      </w:rPr>
      <w:fldChar w:fldCharType="end"/>
    </w:r>
    <w:r w:rsidRPr="00A05463">
      <w:rPr>
        <w:b w:val="0"/>
      </w:rPr>
      <w:t xml:space="preserve"> – </w:t>
    </w:r>
    <w:r>
      <w:rPr>
        <w:bCs/>
      </w:rPr>
      <w:fldChar w:fldCharType="begin"/>
    </w:r>
    <w:r>
      <w:rPr>
        <w:bCs/>
      </w:rPr>
      <w:instrText xml:space="preserve"> STYLEREF "Document name" \* MERGEFORMAT </w:instrText>
    </w:r>
    <w:r>
      <w:fldChar w:fldCharType="end"/>
    </w:r>
  </w:p>
  <w:p w14:paraId="15200F68" w14:textId="44CAA5A3" w:rsidR="00FA0508" w:rsidRPr="00C907DF" w:rsidRDefault="00DB1A85" w:rsidP="00C716E5">
    <w:pPr>
      <w:pStyle w:val="Footerportrait"/>
    </w:pPr>
    <w:fldSimple w:instr=" STYLEREF &quot;Edition number&quot; \* MERGEFORMAT ">
      <w:r w:rsidR="00A44398">
        <w:t>Edition 1.0</w:t>
      </w:r>
    </w:fldSimple>
    <w:r w:rsidR="00FA0508">
      <w:t xml:space="preserve">  </w:t>
    </w:r>
    <w:fldSimple w:instr=" STYLEREF &quot;Document date&quot; \* MERGEFORMAT ">
      <w:r w:rsidR="00A44398">
        <w:t>December 2017</w:t>
      </w:r>
    </w:fldSimple>
    <w:r w:rsidR="00FA0508" w:rsidRPr="00C907DF">
      <w:tab/>
    </w:r>
    <w:r w:rsidR="00FA0508">
      <w:t xml:space="preserve">P </w:t>
    </w:r>
    <w:r w:rsidR="00FA0508" w:rsidRPr="00C907DF">
      <w:rPr>
        <w:rStyle w:val="PageNumber"/>
        <w:szCs w:val="15"/>
      </w:rPr>
      <w:fldChar w:fldCharType="begin"/>
    </w:r>
    <w:r w:rsidR="00FA0508" w:rsidRPr="00C907DF">
      <w:rPr>
        <w:rStyle w:val="PageNumber"/>
        <w:szCs w:val="15"/>
      </w:rPr>
      <w:instrText xml:space="preserve">PAGE  </w:instrText>
    </w:r>
    <w:r w:rsidR="00FA0508" w:rsidRPr="00C907DF">
      <w:rPr>
        <w:rStyle w:val="PageNumber"/>
        <w:szCs w:val="15"/>
      </w:rPr>
      <w:fldChar w:fldCharType="separate"/>
    </w:r>
    <w:r w:rsidR="00756E99">
      <w:rPr>
        <w:rStyle w:val="PageNumber"/>
        <w:szCs w:val="15"/>
      </w:rPr>
      <w:t>3</w:t>
    </w:r>
    <w:r w:rsidR="00FA0508"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4BDCE9" w14:textId="59731131" w:rsidR="00FA0508" w:rsidRDefault="00FA0508" w:rsidP="00C716E5">
    <w:pPr>
      <w:pStyle w:val="Footer"/>
    </w:pPr>
  </w:p>
  <w:p w14:paraId="1C99F5B0" w14:textId="77777777" w:rsidR="00FA0508" w:rsidRDefault="00FA0508" w:rsidP="00C716E5">
    <w:pPr>
      <w:pStyle w:val="Footerportrait"/>
    </w:pPr>
  </w:p>
  <w:p w14:paraId="73669DC0" w14:textId="18DF3134" w:rsidR="00FA0508" w:rsidRPr="00A05463" w:rsidRDefault="00FA0508" w:rsidP="00C716E5">
    <w:pPr>
      <w:pStyle w:val="Footerportrait"/>
      <w:rPr>
        <w:rStyle w:val="PageNumber"/>
        <w:szCs w:val="15"/>
      </w:rPr>
    </w:pPr>
    <w:r>
      <w:t xml:space="preserve">IALA </w:t>
    </w:r>
    <w:r>
      <w:fldChar w:fldCharType="begin"/>
    </w:r>
    <w:r>
      <w:instrText xml:space="preserve"> STYLEREF "Document type" \* MERGEFORMAT </w:instrText>
    </w:r>
    <w:r>
      <w:fldChar w:fldCharType="separate"/>
    </w:r>
    <w:r w:rsidR="00A44398">
      <w:rPr>
        <w:b w:val="0"/>
        <w:bCs/>
      </w:rPr>
      <w:t>Error! No text of specified style in document.</w:t>
    </w:r>
    <w:r>
      <w:fldChar w:fldCharType="end"/>
    </w:r>
    <w:r>
      <w:t xml:space="preserve">Guidelines </w:t>
    </w:r>
    <w:r>
      <w:rPr>
        <w:bCs/>
      </w:rPr>
      <w:fldChar w:fldCharType="begin"/>
    </w:r>
    <w:r>
      <w:rPr>
        <w:bCs/>
      </w:rPr>
      <w:instrText xml:space="preserve"> STYLEREF "Document number" \* MERGEFORMAT </w:instrText>
    </w:r>
    <w:r>
      <w:rPr>
        <w:bCs/>
      </w:rPr>
      <w:fldChar w:fldCharType="separate"/>
    </w:r>
    <w:r w:rsidR="00A44398">
      <w:rPr>
        <w:bCs/>
      </w:rPr>
      <w:t>G1138</w:t>
    </w:r>
    <w:r>
      <w:rPr>
        <w:bCs/>
      </w:rPr>
      <w:fldChar w:fldCharType="end"/>
    </w:r>
    <w:r w:rsidRPr="00A05463">
      <w:t xml:space="preserve"> – </w:t>
    </w:r>
    <w:r>
      <w:rPr>
        <w:bCs/>
      </w:rPr>
      <w:fldChar w:fldCharType="begin"/>
    </w:r>
    <w:r>
      <w:rPr>
        <w:bCs/>
      </w:rPr>
      <w:instrText xml:space="preserve"> STYLEREF "Document name" \* MERGEFORMAT </w:instrText>
    </w:r>
    <w:r>
      <w:fldChar w:fldCharType="end"/>
    </w:r>
  </w:p>
  <w:p w14:paraId="42BEB70D" w14:textId="5C152B04" w:rsidR="00FA0508" w:rsidRPr="00525922" w:rsidRDefault="00DB1A85" w:rsidP="00C716E5">
    <w:pPr>
      <w:pStyle w:val="Footerportrait"/>
    </w:pPr>
    <w:fldSimple w:instr=" STYLEREF &quot;Edition number&quot; \* MERGEFORMAT ">
      <w:r w:rsidR="00A44398">
        <w:t>Edition 1.0</w:t>
      </w:r>
    </w:fldSimple>
    <w:r w:rsidR="00FA0508">
      <w:t xml:space="preserve"> December 2017</w:t>
    </w:r>
    <w:r w:rsidR="00FA0508" w:rsidRPr="00C907DF">
      <w:tab/>
    </w:r>
    <w:r w:rsidR="00FA0508">
      <w:t xml:space="preserve">P </w:t>
    </w:r>
    <w:r w:rsidR="00FA0508" w:rsidRPr="00C907DF">
      <w:rPr>
        <w:rStyle w:val="PageNumber"/>
        <w:szCs w:val="15"/>
      </w:rPr>
      <w:fldChar w:fldCharType="begin"/>
    </w:r>
    <w:r w:rsidR="00FA0508" w:rsidRPr="00C907DF">
      <w:rPr>
        <w:rStyle w:val="PageNumber"/>
        <w:szCs w:val="15"/>
      </w:rPr>
      <w:instrText xml:space="preserve">PAGE  </w:instrText>
    </w:r>
    <w:r w:rsidR="00FA0508" w:rsidRPr="00C907DF">
      <w:rPr>
        <w:rStyle w:val="PageNumber"/>
        <w:szCs w:val="15"/>
      </w:rPr>
      <w:fldChar w:fldCharType="separate"/>
    </w:r>
    <w:r w:rsidR="00756E99">
      <w:rPr>
        <w:rStyle w:val="PageNumber"/>
        <w:szCs w:val="15"/>
      </w:rPr>
      <w:t>4</w:t>
    </w:r>
    <w:r w:rsidR="00FA0508"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DDA954" w14:textId="77777777" w:rsidR="00FA0508" w:rsidRDefault="00FA0508" w:rsidP="00C716E5">
    <w:pPr>
      <w:pStyle w:val="Footer"/>
    </w:pPr>
  </w:p>
  <w:p w14:paraId="3C619E6F" w14:textId="77777777" w:rsidR="00FA0508" w:rsidRDefault="00FA0508" w:rsidP="00C716E5">
    <w:pPr>
      <w:pStyle w:val="Footerportrait"/>
    </w:pPr>
  </w:p>
  <w:p w14:paraId="53E61730" w14:textId="3D55D48F" w:rsidR="00FA0508" w:rsidRPr="00C907DF" w:rsidRDefault="00FA0508" w:rsidP="00C716E5">
    <w:pPr>
      <w:pStyle w:val="Footerportrait"/>
    </w:pPr>
    <w:r>
      <w:t xml:space="preserve">IALA </w:t>
    </w:r>
    <w:r>
      <w:fldChar w:fldCharType="begin"/>
    </w:r>
    <w:r>
      <w:instrText xml:space="preserve"> STYLEREF "Document type" \* MERGEFORMAT </w:instrText>
    </w:r>
    <w:r>
      <w:fldChar w:fldCharType="separate"/>
    </w:r>
    <w:r w:rsidR="00A44398">
      <w:rPr>
        <w:b w:val="0"/>
        <w:bCs/>
      </w:rPr>
      <w:t>Error! No text of specified style in document.</w:t>
    </w:r>
    <w:r>
      <w:fldChar w:fldCharType="end"/>
    </w:r>
    <w:r>
      <w:t xml:space="preserve">Guidelines </w:t>
    </w:r>
    <w:r>
      <w:rPr>
        <w:bCs/>
      </w:rPr>
      <w:fldChar w:fldCharType="begin"/>
    </w:r>
    <w:r>
      <w:rPr>
        <w:bCs/>
      </w:rPr>
      <w:instrText xml:space="preserve"> STYLEREF "Document number" \* MERGEFORMAT </w:instrText>
    </w:r>
    <w:r>
      <w:rPr>
        <w:bCs/>
      </w:rPr>
      <w:fldChar w:fldCharType="separate"/>
    </w:r>
    <w:r w:rsidR="00A44398">
      <w:rPr>
        <w:bCs/>
      </w:rPr>
      <w:t>G1138</w:t>
    </w:r>
    <w:r>
      <w:rPr>
        <w:bCs/>
      </w:rPr>
      <w:fldChar w:fldCharType="end"/>
    </w:r>
    <w:r w:rsidRPr="00C907DF">
      <w:t xml:space="preserve"> –</w:t>
    </w:r>
    <w:r>
      <w:t xml:space="preserve"> </w:t>
    </w:r>
    <w:r>
      <w:rPr>
        <w:bCs/>
      </w:rPr>
      <w:fldChar w:fldCharType="begin"/>
    </w:r>
    <w:r>
      <w:rPr>
        <w:bCs/>
      </w:rPr>
      <w:instrText xml:space="preserve"> STYLEREF "Document name" \* MERGEFORMAT </w:instrText>
    </w:r>
    <w:r>
      <w:fldChar w:fldCharType="end"/>
    </w:r>
  </w:p>
  <w:p w14:paraId="3D146753" w14:textId="52978678" w:rsidR="00FA0508" w:rsidRPr="00C907DF" w:rsidRDefault="00DB1A85" w:rsidP="00C716E5">
    <w:pPr>
      <w:pStyle w:val="Footerportrait"/>
    </w:pPr>
    <w:fldSimple w:instr=" STYLEREF &quot;Edition number&quot; \* MERGEFORMAT ">
      <w:r w:rsidR="00A44398">
        <w:t>Edition 1.0</w:t>
      </w:r>
    </w:fldSimple>
    <w:r w:rsidR="00FA0508">
      <w:t xml:space="preserve">  </w:t>
    </w:r>
    <w:fldSimple w:instr=" STYLEREF &quot;Document date&quot; \* MERGEFORMAT ">
      <w:r w:rsidR="00A44398">
        <w:t>December 2017</w:t>
      </w:r>
    </w:fldSimple>
    <w:r w:rsidR="00FA0508">
      <w:tab/>
    </w:r>
    <w:r w:rsidR="00FA0508">
      <w:rPr>
        <w:rStyle w:val="PageNumber"/>
        <w:szCs w:val="15"/>
      </w:rPr>
      <w:t xml:space="preserve">P </w:t>
    </w:r>
    <w:r w:rsidR="00FA0508" w:rsidRPr="00C907DF">
      <w:rPr>
        <w:rStyle w:val="PageNumber"/>
        <w:szCs w:val="15"/>
      </w:rPr>
      <w:fldChar w:fldCharType="begin"/>
    </w:r>
    <w:r w:rsidR="00FA0508" w:rsidRPr="00C907DF">
      <w:rPr>
        <w:rStyle w:val="PageNumber"/>
        <w:szCs w:val="15"/>
      </w:rPr>
      <w:instrText xml:space="preserve">PAGE  </w:instrText>
    </w:r>
    <w:r w:rsidR="00FA0508" w:rsidRPr="00C907DF">
      <w:rPr>
        <w:rStyle w:val="PageNumber"/>
        <w:szCs w:val="15"/>
      </w:rPr>
      <w:fldChar w:fldCharType="separate"/>
    </w:r>
    <w:r w:rsidR="00D60D08">
      <w:rPr>
        <w:rStyle w:val="PageNumber"/>
        <w:szCs w:val="15"/>
      </w:rPr>
      <w:t>17</w:t>
    </w:r>
    <w:r w:rsidR="00FA0508" w:rsidRPr="00C907DF">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E36D77" w14:textId="77777777" w:rsidR="00FA0508" w:rsidRDefault="00FA0508" w:rsidP="00C716E5">
    <w:pPr>
      <w:pStyle w:val="Footer"/>
    </w:pPr>
  </w:p>
  <w:p w14:paraId="7DEB30B0" w14:textId="77777777" w:rsidR="00FA0508" w:rsidRDefault="00FA0508" w:rsidP="00C716E5">
    <w:pPr>
      <w:pStyle w:val="Footerportrait"/>
    </w:pPr>
  </w:p>
  <w:p w14:paraId="42B7D490" w14:textId="6D9D1786" w:rsidR="00FA0508" w:rsidRPr="00C907DF" w:rsidRDefault="00FA0508" w:rsidP="00C716E5">
    <w:pPr>
      <w:pStyle w:val="Footerportrait"/>
    </w:pPr>
    <w:r>
      <w:t xml:space="preserve">IALA </w:t>
    </w:r>
    <w:r>
      <w:fldChar w:fldCharType="begin"/>
    </w:r>
    <w:r>
      <w:instrText xml:space="preserve"> STYLEREF "Document type" \* MERGEFORMAT </w:instrText>
    </w:r>
    <w:r>
      <w:fldChar w:fldCharType="separate"/>
    </w:r>
    <w:r w:rsidR="00A44398">
      <w:rPr>
        <w:b w:val="0"/>
        <w:bCs/>
      </w:rPr>
      <w:t>Error! No text of specified style in document.</w:t>
    </w:r>
    <w:r>
      <w:fldChar w:fldCharType="end"/>
    </w:r>
    <w:r>
      <w:t xml:space="preserve">Guideline </w:t>
    </w:r>
    <w:r>
      <w:rPr>
        <w:bCs/>
      </w:rPr>
      <w:fldChar w:fldCharType="begin"/>
    </w:r>
    <w:r>
      <w:rPr>
        <w:bCs/>
      </w:rPr>
      <w:instrText xml:space="preserve"> STYLEREF "Document number" \* MERGEFORMAT </w:instrText>
    </w:r>
    <w:r>
      <w:rPr>
        <w:bCs/>
      </w:rPr>
      <w:fldChar w:fldCharType="separate"/>
    </w:r>
    <w:r w:rsidR="00A44398">
      <w:rPr>
        <w:bCs/>
      </w:rPr>
      <w:t>G1138</w:t>
    </w:r>
    <w:r>
      <w:rPr>
        <w:bCs/>
      </w:rPr>
      <w:fldChar w:fldCharType="end"/>
    </w:r>
    <w:r w:rsidRPr="00C907DF">
      <w:t xml:space="preserve"> –</w:t>
    </w:r>
    <w:r>
      <w:t xml:space="preserve"> </w:t>
    </w:r>
    <w:r>
      <w:rPr>
        <w:bCs/>
      </w:rPr>
      <w:fldChar w:fldCharType="begin"/>
    </w:r>
    <w:r>
      <w:rPr>
        <w:bCs/>
      </w:rPr>
      <w:instrText xml:space="preserve"> STYLEREF "Document name" \* MERGEFORMAT </w:instrText>
    </w:r>
    <w:r>
      <w:fldChar w:fldCharType="end"/>
    </w:r>
  </w:p>
  <w:p w14:paraId="21625F46" w14:textId="4A6537AD" w:rsidR="00FA0508" w:rsidRPr="00C907DF" w:rsidRDefault="00DB1A85" w:rsidP="00C716E5">
    <w:pPr>
      <w:pStyle w:val="Footerportrait"/>
    </w:pPr>
    <w:fldSimple w:instr=" STYLEREF &quot;Edition number&quot; \* MERGEFORMAT ">
      <w:r w:rsidR="00A44398">
        <w:t>Edition 1.0</w:t>
      </w:r>
    </w:fldSimple>
    <w:r w:rsidR="00FA0508">
      <w:t xml:space="preserve">  </w:t>
    </w:r>
    <w:fldSimple w:instr=" STYLEREF &quot;Document date&quot; \* MERGEFORMAT ">
      <w:r w:rsidR="00A44398">
        <w:t>December 2017</w:t>
      </w:r>
    </w:fldSimple>
    <w:r w:rsidR="00FA0508">
      <w:tab/>
    </w:r>
    <w:r w:rsidR="00FA0508">
      <w:tab/>
    </w:r>
    <w:r w:rsidR="00FA0508">
      <w:tab/>
    </w:r>
    <w:r w:rsidR="00FA0508">
      <w:tab/>
    </w:r>
    <w:r w:rsidR="00FA0508">
      <w:tab/>
    </w:r>
    <w:r w:rsidR="00FA0508">
      <w:tab/>
    </w:r>
    <w:r w:rsidR="00FA0508">
      <w:tab/>
    </w:r>
    <w:r w:rsidR="00FA0508">
      <w:tab/>
    </w:r>
    <w:r w:rsidR="00FA0508">
      <w:rPr>
        <w:rStyle w:val="PageNumber"/>
        <w:szCs w:val="15"/>
      </w:rPr>
      <w:t xml:space="preserve">P </w:t>
    </w:r>
    <w:r w:rsidR="00FA0508" w:rsidRPr="00C907DF">
      <w:rPr>
        <w:rStyle w:val="PageNumber"/>
        <w:szCs w:val="15"/>
      </w:rPr>
      <w:fldChar w:fldCharType="begin"/>
    </w:r>
    <w:r w:rsidR="00FA0508" w:rsidRPr="00C907DF">
      <w:rPr>
        <w:rStyle w:val="PageNumber"/>
        <w:szCs w:val="15"/>
      </w:rPr>
      <w:instrText xml:space="preserve">PAGE  </w:instrText>
    </w:r>
    <w:r w:rsidR="00FA0508" w:rsidRPr="00C907DF">
      <w:rPr>
        <w:rStyle w:val="PageNumber"/>
        <w:szCs w:val="15"/>
      </w:rPr>
      <w:fldChar w:fldCharType="separate"/>
    </w:r>
    <w:r w:rsidR="00756E99">
      <w:rPr>
        <w:rStyle w:val="PageNumber"/>
        <w:szCs w:val="15"/>
      </w:rPr>
      <w:t>18</w:t>
    </w:r>
    <w:r w:rsidR="00FA0508"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9D6720" w14:textId="77777777" w:rsidR="00DB1A85" w:rsidRDefault="00DB1A85" w:rsidP="003274DB">
      <w:r>
        <w:separator/>
      </w:r>
    </w:p>
    <w:p w14:paraId="7F89EC6C" w14:textId="77777777" w:rsidR="00DB1A85" w:rsidRDefault="00DB1A85"/>
  </w:footnote>
  <w:footnote w:type="continuationSeparator" w:id="0">
    <w:p w14:paraId="50DF5FF9" w14:textId="77777777" w:rsidR="00DB1A85" w:rsidRDefault="00DB1A85" w:rsidP="003274DB">
      <w:r>
        <w:continuationSeparator/>
      </w:r>
    </w:p>
    <w:p w14:paraId="2471B444" w14:textId="77777777" w:rsidR="00DB1A85" w:rsidRDefault="00DB1A85"/>
  </w:footnote>
  <w:footnote w:id="1">
    <w:p w14:paraId="4BAE67BC" w14:textId="77777777" w:rsidR="001A3EF7" w:rsidRDefault="001A3EF7" w:rsidP="001A3EF7">
      <w:pPr>
        <w:pStyle w:val="FootnoteText"/>
        <w:rPr>
          <w:ins w:id="362" w:author="Edward Rogers" w:date="2021-10-25T19:14:00Z"/>
        </w:rPr>
      </w:pPr>
      <w:ins w:id="363" w:author="Edward Rogers" w:date="2021-10-25T19:14:00Z">
        <w:r>
          <w:rPr>
            <w:rStyle w:val="FootnoteReference"/>
          </w:rPr>
          <w:footnoteRef/>
        </w:r>
        <w:r>
          <w:t xml:space="preserve"> The overarching guidance on risk management is contained in IALA Guideline 1018</w:t>
        </w:r>
      </w:ins>
    </w:p>
  </w:footnote>
  <w:footnote w:id="2">
    <w:p w14:paraId="7CCE8729" w14:textId="77777777" w:rsidR="001A3EF7" w:rsidRDefault="001A3EF7" w:rsidP="001A3EF7">
      <w:pPr>
        <w:pStyle w:val="FootnoteText"/>
        <w:rPr>
          <w:ins w:id="390" w:author="Edward Rogers" w:date="2021-10-25T19:14:00Z"/>
        </w:rPr>
      </w:pPr>
      <w:ins w:id="391" w:author="Edward Rogers" w:date="2021-10-25T19:14:00Z">
        <w:r>
          <w:rPr>
            <w:rStyle w:val="FootnoteReference"/>
          </w:rPr>
          <w:footnoteRef/>
        </w:r>
        <w:r>
          <w:t xml:space="preserve"> Guideline 1123 gives specific guidance on the use of IWRAP.</w:t>
        </w:r>
      </w:ins>
    </w:p>
  </w:footnote>
  <w:footnote w:id="3">
    <w:p w14:paraId="1A24375E" w14:textId="77777777" w:rsidR="001A3EF7" w:rsidRDefault="001A3EF7" w:rsidP="001A3EF7">
      <w:pPr>
        <w:pStyle w:val="FootnoteText"/>
        <w:rPr>
          <w:ins w:id="405" w:author="Edward Rogers" w:date="2021-10-25T19:14:00Z"/>
        </w:rPr>
      </w:pPr>
      <w:ins w:id="406" w:author="Edward Rogers" w:date="2021-10-25T19:14:00Z">
        <w:r>
          <w:rPr>
            <w:rStyle w:val="FootnoteReference"/>
          </w:rPr>
          <w:footnoteRef/>
        </w:r>
        <w:r>
          <w:t xml:space="preserve"> Guideline 1124 gives specific guidance on the use of PAWSA.</w:t>
        </w:r>
      </w:ins>
    </w:p>
  </w:footnote>
  <w:footnote w:id="4">
    <w:p w14:paraId="7A6CD435" w14:textId="77777777" w:rsidR="001A3EF7" w:rsidDel="006D7EBD" w:rsidRDefault="001A3EF7" w:rsidP="001A3EF7">
      <w:pPr>
        <w:pStyle w:val="FootnoteText"/>
        <w:ind w:left="0" w:firstLine="0"/>
        <w:rPr>
          <w:ins w:id="443" w:author="Edward Rogers" w:date="2021-10-25T19:14:00Z"/>
          <w:del w:id="444" w:author="Edward Rogers" w:date="2021-10-25T19:19:00Z"/>
        </w:rPr>
      </w:pPr>
      <w:ins w:id="445" w:author="Edward Rogers" w:date="2021-10-25T19:14:00Z">
        <w:del w:id="446" w:author="Edward Rogers" w:date="2021-10-25T19:19:00Z">
          <w:r w:rsidDel="006D7EBD">
            <w:rPr>
              <w:rStyle w:val="FootnoteReference"/>
            </w:rPr>
            <w:footnoteRef/>
          </w:r>
          <w:r w:rsidDel="006D7EBD">
            <w:delText xml:space="preserve"> </w:delText>
          </w:r>
          <w:r w:rsidRPr="00916D20" w:rsidDel="006D7EBD">
            <w:delText>IMO SN.1/Circ</w:delText>
          </w:r>
          <w:r w:rsidDel="006D7EBD">
            <w:delText>.296 dated 7 December 2010.</w:delText>
          </w:r>
        </w:del>
      </w:ins>
    </w:p>
  </w:footnote>
  <w:footnote w:id="5">
    <w:p w14:paraId="1070F5F9" w14:textId="37B0A550" w:rsidR="00FA0508" w:rsidDel="00964A3B" w:rsidRDefault="00FA0508">
      <w:pPr>
        <w:pStyle w:val="FootnoteText"/>
        <w:rPr>
          <w:del w:id="454" w:author="Edward Rogers" w:date="2021-10-25T19:26:00Z"/>
        </w:rPr>
      </w:pPr>
      <w:del w:id="455" w:author="Edward Rogers" w:date="2021-10-25T19:26:00Z">
        <w:r w:rsidDel="00964A3B">
          <w:rPr>
            <w:rStyle w:val="FootnoteReference"/>
          </w:rPr>
          <w:footnoteRef/>
        </w:r>
        <w:r w:rsidDel="00964A3B">
          <w:delText xml:space="preserve"> The overarching guidance on risk management is contained in IALA Guideline 1018</w:delText>
        </w:r>
      </w:del>
    </w:p>
  </w:footnote>
  <w:footnote w:id="6">
    <w:p w14:paraId="1B956841" w14:textId="7F90452F" w:rsidR="00FA0508" w:rsidDel="00964A3B" w:rsidRDefault="00FA0508" w:rsidP="0005422F">
      <w:pPr>
        <w:pStyle w:val="FootnoteText"/>
        <w:rPr>
          <w:del w:id="456" w:author="Edward Rogers" w:date="2021-10-25T19:26:00Z"/>
        </w:rPr>
      </w:pPr>
      <w:del w:id="457" w:author="Edward Rogers" w:date="2021-10-25T19:26:00Z">
        <w:r w:rsidDel="00964A3B">
          <w:rPr>
            <w:rStyle w:val="FootnoteReference"/>
          </w:rPr>
          <w:footnoteRef/>
        </w:r>
        <w:r w:rsidDel="00964A3B">
          <w:delText xml:space="preserve"> Guideline 1123 gives specific guidance on the use of IWRAP.</w:delText>
        </w:r>
      </w:del>
    </w:p>
  </w:footnote>
  <w:footnote w:id="7">
    <w:p w14:paraId="25ACBE6B" w14:textId="77D53B45" w:rsidR="00FA0508" w:rsidDel="00964A3B" w:rsidRDefault="00FA0508" w:rsidP="0005422F">
      <w:pPr>
        <w:pStyle w:val="FootnoteText"/>
        <w:rPr>
          <w:del w:id="458" w:author="Edward Rogers" w:date="2021-10-25T19:26:00Z"/>
        </w:rPr>
      </w:pPr>
      <w:del w:id="459" w:author="Edward Rogers" w:date="2021-10-25T19:26:00Z">
        <w:r w:rsidDel="00964A3B">
          <w:rPr>
            <w:rStyle w:val="FootnoteReference"/>
          </w:rPr>
          <w:footnoteRef/>
        </w:r>
        <w:r w:rsidDel="00964A3B">
          <w:delText xml:space="preserve"> Guideline 1124 gives specific guidance on the use of PAWSA.</w:delText>
        </w:r>
      </w:del>
    </w:p>
  </w:footnote>
  <w:footnote w:id="8">
    <w:p w14:paraId="7BDC8649" w14:textId="06A86409" w:rsidR="00FA0508" w:rsidDel="00964A3B" w:rsidRDefault="00FA0508" w:rsidP="001E0F45">
      <w:pPr>
        <w:pStyle w:val="FootnoteText"/>
        <w:ind w:left="0" w:firstLine="0"/>
        <w:rPr>
          <w:del w:id="460" w:author="Edward Rogers" w:date="2021-10-25T19:26:00Z"/>
        </w:rPr>
      </w:pPr>
      <w:del w:id="461" w:author="Edward Rogers" w:date="2021-10-25T19:26:00Z">
        <w:r w:rsidDel="00964A3B">
          <w:rPr>
            <w:rStyle w:val="FootnoteReference"/>
          </w:rPr>
          <w:footnoteRef/>
        </w:r>
        <w:r w:rsidDel="00964A3B">
          <w:delText xml:space="preserve"> </w:delText>
        </w:r>
        <w:r w:rsidRPr="00916D20" w:rsidDel="00964A3B">
          <w:delText>IMO SN.1/Circ</w:delText>
        </w:r>
        <w:r w:rsidDel="00964A3B">
          <w:delText>.296 dated 7 December 2010.</w:delText>
        </w:r>
      </w:del>
    </w:p>
  </w:footnote>
  <w:footnote w:id="9">
    <w:p w14:paraId="04180AF4" w14:textId="77777777" w:rsidR="00FA0508" w:rsidRPr="00B45583" w:rsidRDefault="00FA0508" w:rsidP="00B10C4E">
      <w:pPr>
        <w:pStyle w:val="FootnoteText"/>
        <w:ind w:left="0" w:firstLine="0"/>
        <w:rPr>
          <w:szCs w:val="18"/>
        </w:rPr>
      </w:pPr>
      <w:r w:rsidRPr="00B45583">
        <w:rPr>
          <w:rStyle w:val="FootnoteReference"/>
          <w:szCs w:val="18"/>
        </w:rPr>
        <w:footnoteRef/>
      </w:r>
      <w:r w:rsidRPr="00B45583">
        <w:rPr>
          <w:szCs w:val="18"/>
        </w:rPr>
        <w:t xml:space="preserve"> Stakeholders are individuals, groups or organisations able to affect or be affected by a decision or activity related to AtoN service provision. Refer to </w:t>
      </w:r>
      <w:r w:rsidRPr="00B45583">
        <w:rPr>
          <w:szCs w:val="18"/>
          <w:lang w:val="en-US"/>
        </w:rPr>
        <w:t>IALA Guideline 1079 on establishing and conducting user consultancy for more information</w:t>
      </w:r>
    </w:p>
  </w:footnote>
  <w:footnote w:id="10">
    <w:p w14:paraId="37072C2B" w14:textId="50F16493" w:rsidR="00FA0508" w:rsidRDefault="00FA0508">
      <w:pPr>
        <w:pStyle w:val="FootnoteText"/>
      </w:pPr>
      <w:r>
        <w:rPr>
          <w:rStyle w:val="FootnoteReference"/>
        </w:rPr>
        <w:footnoteRef/>
      </w:r>
      <w:r>
        <w:t xml:space="preserve"> “Allison” is defined as a vessel striking a fixed man-made object such as a pier or berthing dolphin</w:t>
      </w:r>
    </w:p>
  </w:footnote>
  <w:footnote w:id="11">
    <w:p w14:paraId="51E86F97" w14:textId="02C530D5" w:rsidR="00FA0508" w:rsidRDefault="00FA0508">
      <w:pPr>
        <w:pStyle w:val="FootnoteText"/>
      </w:pPr>
      <w:r>
        <w:rPr>
          <w:rStyle w:val="FootnoteReference"/>
        </w:rPr>
        <w:footnoteRef/>
      </w:r>
      <w:r>
        <w:t xml:space="preserve"> “Foundering” is defined as the sinking of a vessel that is not the result of an earlier collision. For example, a vessel might founder if its cargo shifted during bad weather</w:t>
      </w:r>
    </w:p>
  </w:footnote>
  <w:footnote w:id="12">
    <w:p w14:paraId="16DFCEC5" w14:textId="77777777" w:rsidR="00FA0508" w:rsidRPr="004F734F" w:rsidRDefault="00FA0508" w:rsidP="00091BF3">
      <w:pPr>
        <w:pStyle w:val="FootnoteText"/>
      </w:pPr>
      <w:r>
        <w:rPr>
          <w:rStyle w:val="FootnoteReference"/>
        </w:rPr>
        <w:footnoteRef/>
      </w:r>
      <w:r>
        <w:t xml:space="preserve"> Actual value may differ in different parts of the world. This could also include short and long term environmental consequences.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EC8FE0" w14:textId="77777777" w:rsidR="002A6BCF" w:rsidRDefault="002A6BCF">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F255F2" w14:textId="50215D43" w:rsidR="00FA0508" w:rsidRDefault="00FA0508">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2D6DB5" w14:textId="2B03BF50" w:rsidR="00FA0508" w:rsidRPr="00667792" w:rsidRDefault="00FA0508" w:rsidP="00667792">
    <w:pPr>
      <w:pStyle w:val="Header"/>
    </w:pPr>
    <w:r>
      <w:rPr>
        <w:noProof/>
        <w:lang w:val="da-DK" w:eastAsia="da-DK"/>
      </w:rPr>
      <w:drawing>
        <wp:anchor distT="0" distB="0" distL="114300" distR="114300" simplePos="0" relativeHeight="251654656" behindDoc="1" locked="0" layoutInCell="1" allowOverlap="1" wp14:anchorId="1F483467" wp14:editId="74CC5016">
          <wp:simplePos x="0" y="0"/>
          <wp:positionH relativeFrom="page">
            <wp:posOffset>6827793</wp:posOffset>
          </wp:positionH>
          <wp:positionV relativeFrom="page">
            <wp:posOffset>4355</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FE98A" w14:textId="3E835A06" w:rsidR="00FA0508" w:rsidRDefault="00FA0508">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8795E" w14:textId="2C749588" w:rsidR="00FA0508" w:rsidRDefault="00FA0508">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D3DF69" w14:textId="0F995E92" w:rsidR="00FA0508" w:rsidRPr="00667792" w:rsidRDefault="00FA0508" w:rsidP="00667792">
    <w:pPr>
      <w:pStyle w:val="Header"/>
    </w:pPr>
    <w:r>
      <w:rPr>
        <w:noProof/>
        <w:lang w:val="da-DK" w:eastAsia="da-DK"/>
      </w:rPr>
      <w:drawing>
        <wp:anchor distT="0" distB="0" distL="114300" distR="114300" simplePos="0" relativeHeight="251652608" behindDoc="1" locked="0" layoutInCell="1" allowOverlap="1" wp14:anchorId="542E92C3" wp14:editId="5D29463D">
          <wp:simplePos x="0" y="0"/>
          <wp:positionH relativeFrom="page">
            <wp:posOffset>9437156</wp:posOffset>
          </wp:positionH>
          <wp:positionV relativeFrom="page">
            <wp:posOffset>3810</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519A84" w14:textId="49CF3016" w:rsidR="00FA0508" w:rsidRDefault="00FA05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1C14FC" w14:textId="74FC7184" w:rsidR="000D4DDE" w:rsidRDefault="006A2562" w:rsidP="005207AE">
    <w:pPr>
      <w:pStyle w:val="Header"/>
      <w:jc w:val="right"/>
    </w:pPr>
    <w:r>
      <w:t>ARM1</w:t>
    </w:r>
    <w:r w:rsidR="002A6BCF">
      <w:t>2-9.1.4</w:t>
    </w:r>
  </w:p>
  <w:p w14:paraId="51BDC79A" w14:textId="292FA2A7" w:rsidR="00FA0508" w:rsidRPr="00ED2A8D" w:rsidRDefault="006A2562" w:rsidP="005207AE">
    <w:pPr>
      <w:pStyle w:val="Header"/>
      <w:jc w:val="right"/>
    </w:pPr>
    <w:r>
      <w:t>(</w:t>
    </w:r>
    <w:r w:rsidR="00FA0508">
      <w:t>ARM</w:t>
    </w:r>
    <w:r w:rsidR="00587261">
      <w:t>1</w:t>
    </w:r>
    <w:r w:rsidR="002A6BCF">
      <w:t>1</w:t>
    </w:r>
    <w:r w:rsidR="00587261">
      <w:t>-</w:t>
    </w:r>
    <w:r w:rsidR="000D4DDE">
      <w:t>13.4.5)</w:t>
    </w:r>
    <w:r w:rsidR="00FA0508">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A35980" w14:textId="56BCD722" w:rsidR="00FA0508" w:rsidRDefault="00FA0508">
    <w:pPr>
      <w:pStyle w:val="Header"/>
    </w:pPr>
    <w:r>
      <w:rPr>
        <w:noProof/>
        <w:lang w:val="da-DK" w:eastAsia="da-DK"/>
      </w:rPr>
      <w:drawing>
        <wp:anchor distT="0" distB="0" distL="114300" distR="114300" simplePos="0" relativeHeight="251649536" behindDoc="1" locked="0" layoutInCell="1" allowOverlap="1" wp14:anchorId="50518918" wp14:editId="2DBA08D2">
          <wp:simplePos x="0" y="0"/>
          <wp:positionH relativeFrom="page">
            <wp:posOffset>6827653</wp:posOffset>
          </wp:positionH>
          <wp:positionV relativeFrom="page">
            <wp:posOffset>0</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FA0508" w:rsidRDefault="00FA0508">
    <w:pPr>
      <w:pStyle w:val="Header"/>
    </w:pPr>
  </w:p>
  <w:p w14:paraId="457BCDF6" w14:textId="77777777" w:rsidR="00FA0508" w:rsidRDefault="00FA050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815702" w14:textId="2E4737DD" w:rsidR="00FA0508" w:rsidRDefault="00FA050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850CF" w14:textId="7D36E45C" w:rsidR="00FA0508" w:rsidRPr="00ED2A8D" w:rsidRDefault="00FA0508" w:rsidP="008747E0">
    <w:pPr>
      <w:pStyle w:val="Header"/>
    </w:pPr>
    <w:r>
      <w:rPr>
        <w:noProof/>
        <w:lang w:val="da-DK" w:eastAsia="da-DK"/>
      </w:rPr>
      <w:drawing>
        <wp:anchor distT="0" distB="0" distL="114300" distR="114300" simplePos="0" relativeHeight="251653632" behindDoc="1" locked="0" layoutInCell="1" allowOverlap="1" wp14:anchorId="537D462A" wp14:editId="455E3503">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FA0508" w:rsidRPr="00ED2A8D" w:rsidRDefault="00FA0508" w:rsidP="008747E0">
    <w:pPr>
      <w:pStyle w:val="Header"/>
    </w:pPr>
  </w:p>
  <w:p w14:paraId="4196D5A3" w14:textId="77777777" w:rsidR="00FA0508" w:rsidRDefault="00FA0508" w:rsidP="008747E0">
    <w:pPr>
      <w:pStyle w:val="Header"/>
    </w:pPr>
  </w:p>
  <w:p w14:paraId="528EA521" w14:textId="77777777" w:rsidR="00FA0508" w:rsidRDefault="00FA0508" w:rsidP="008747E0">
    <w:pPr>
      <w:pStyle w:val="Header"/>
    </w:pPr>
  </w:p>
  <w:p w14:paraId="4561D7CD" w14:textId="77777777" w:rsidR="00FA0508" w:rsidRDefault="00FA0508" w:rsidP="008747E0">
    <w:pPr>
      <w:pStyle w:val="Header"/>
    </w:pPr>
  </w:p>
  <w:p w14:paraId="55A0B421" w14:textId="63B900F6" w:rsidR="00FA0508" w:rsidRPr="00441393" w:rsidRDefault="00FA0508" w:rsidP="00441393">
    <w:pPr>
      <w:pStyle w:val="Contents"/>
    </w:pPr>
    <w:r>
      <w:t>DOCUMENT HISTORY</w:t>
    </w:r>
  </w:p>
  <w:p w14:paraId="5B698B96" w14:textId="77777777" w:rsidR="00FA0508" w:rsidRPr="00ED2A8D" w:rsidRDefault="00FA0508" w:rsidP="008747E0">
    <w:pPr>
      <w:pStyle w:val="Header"/>
    </w:pPr>
  </w:p>
  <w:p w14:paraId="753D519B" w14:textId="77777777" w:rsidR="00FA0508" w:rsidRDefault="00FA0508" w:rsidP="00A05463">
    <w:pPr>
      <w:pStyle w:val="BodyText"/>
    </w:pPr>
    <w:r>
      <w:t>Revisions to this IALA document are to be noted in the table prior to the issue of a revised document.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929901" w14:textId="48E25798" w:rsidR="00FA0508" w:rsidRDefault="00FA050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BBA0FE" w14:textId="6028949D" w:rsidR="00FA0508" w:rsidRDefault="00FA050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E21154" w14:textId="0FDA2327" w:rsidR="00FA0508" w:rsidRPr="00ED2A8D" w:rsidRDefault="00FA0508" w:rsidP="008747E0">
    <w:pPr>
      <w:pStyle w:val="Header"/>
    </w:pPr>
    <w:r>
      <w:rPr>
        <w:noProof/>
        <w:lang w:val="da-DK" w:eastAsia="da-DK"/>
      </w:rPr>
      <w:drawing>
        <wp:anchor distT="0" distB="0" distL="114300" distR="114300" simplePos="0" relativeHeight="251646464" behindDoc="1" locked="0" layoutInCell="1" allowOverlap="1" wp14:anchorId="32F12B7F" wp14:editId="4A249F3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FA0508" w:rsidRPr="00ED2A8D" w:rsidRDefault="00FA0508" w:rsidP="008747E0">
    <w:pPr>
      <w:pStyle w:val="Header"/>
    </w:pPr>
  </w:p>
  <w:p w14:paraId="28FE3B76" w14:textId="77777777" w:rsidR="00FA0508" w:rsidRDefault="00FA0508" w:rsidP="008747E0">
    <w:pPr>
      <w:pStyle w:val="Header"/>
    </w:pPr>
  </w:p>
  <w:p w14:paraId="3C3BE559" w14:textId="77777777" w:rsidR="00FA0508" w:rsidRDefault="00FA0508" w:rsidP="008747E0">
    <w:pPr>
      <w:pStyle w:val="Header"/>
    </w:pPr>
  </w:p>
  <w:p w14:paraId="60DA6C1C" w14:textId="77777777" w:rsidR="00FA0508" w:rsidRDefault="00FA0508" w:rsidP="008747E0">
    <w:pPr>
      <w:pStyle w:val="Header"/>
    </w:pPr>
  </w:p>
  <w:p w14:paraId="367253C7" w14:textId="20C758CA" w:rsidR="00FA0508" w:rsidRPr="00441393" w:rsidRDefault="00FA0508" w:rsidP="00441393">
    <w:pPr>
      <w:pStyle w:val="Contents"/>
    </w:pPr>
    <w:r>
      <w:t>CONTENTS</w:t>
    </w:r>
  </w:p>
  <w:p w14:paraId="5F253F10" w14:textId="77777777" w:rsidR="00FA0508" w:rsidRDefault="00FA0508" w:rsidP="0078486B">
    <w:pPr>
      <w:pStyle w:val="Header"/>
      <w:spacing w:line="140" w:lineRule="exact"/>
    </w:pPr>
  </w:p>
  <w:p w14:paraId="49DE4CE0" w14:textId="77777777" w:rsidR="00FA0508" w:rsidRPr="00AC33A2" w:rsidRDefault="00FA0508"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CF1644" w14:textId="3DE39DC6" w:rsidR="00FA0508" w:rsidRPr="00ED2A8D" w:rsidRDefault="00FA0508" w:rsidP="00C716E5">
    <w:pPr>
      <w:pStyle w:val="Header"/>
    </w:pPr>
    <w:r>
      <w:rPr>
        <w:noProof/>
        <w:lang w:val="da-DK" w:eastAsia="da-DK"/>
      </w:rPr>
      <w:drawing>
        <wp:anchor distT="0" distB="0" distL="114300" distR="114300" simplePos="0" relativeHeight="251651584" behindDoc="1" locked="0" layoutInCell="1" allowOverlap="1" wp14:anchorId="552A30EC" wp14:editId="79FDB741">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FA0508" w:rsidRPr="00ED2A8D" w:rsidRDefault="00FA0508" w:rsidP="00C716E5">
    <w:pPr>
      <w:pStyle w:val="Header"/>
    </w:pPr>
  </w:p>
  <w:p w14:paraId="0B6E753A" w14:textId="77777777" w:rsidR="00FA0508" w:rsidRDefault="00FA0508" w:rsidP="00C716E5">
    <w:pPr>
      <w:pStyle w:val="Header"/>
    </w:pPr>
  </w:p>
  <w:p w14:paraId="2793F608" w14:textId="77777777" w:rsidR="00FA0508" w:rsidRDefault="00FA0508" w:rsidP="00C716E5">
    <w:pPr>
      <w:pStyle w:val="Header"/>
    </w:pPr>
  </w:p>
  <w:p w14:paraId="72526114" w14:textId="77777777" w:rsidR="00FA0508" w:rsidRDefault="00FA0508" w:rsidP="00C716E5">
    <w:pPr>
      <w:pStyle w:val="Header"/>
    </w:pPr>
  </w:p>
  <w:p w14:paraId="5D6323BD" w14:textId="55807F88" w:rsidR="00FA0508" w:rsidRPr="00441393" w:rsidRDefault="00FA0508" w:rsidP="00C716E5">
    <w:pPr>
      <w:pStyle w:val="Contents"/>
    </w:pPr>
    <w:r>
      <w:t>CONTENTS</w:t>
    </w:r>
  </w:p>
  <w:p w14:paraId="3F5F0405" w14:textId="77777777" w:rsidR="00FA0508" w:rsidRPr="00ED2A8D" w:rsidRDefault="00FA0508" w:rsidP="00C716E5">
    <w:pPr>
      <w:pStyle w:val="Header"/>
    </w:pPr>
  </w:p>
  <w:p w14:paraId="3B29FF0C" w14:textId="77777777" w:rsidR="00FA0508" w:rsidRPr="00AC33A2" w:rsidRDefault="00FA0508" w:rsidP="00C716E5">
    <w:pPr>
      <w:pStyle w:val="Header"/>
      <w:spacing w:line="140" w:lineRule="exact"/>
    </w:pPr>
  </w:p>
  <w:p w14:paraId="2FA22AF6" w14:textId="3B3E2EC3" w:rsidR="00FA0508" w:rsidRDefault="00FA0508">
    <w:pPr>
      <w:pStyle w:val="Header"/>
    </w:pPr>
    <w:r>
      <w:rPr>
        <w:noProof/>
        <w:lang w:val="da-DK" w:eastAsia="da-DK"/>
      </w:rPr>
      <w:drawing>
        <wp:anchor distT="0" distB="0" distL="114300" distR="114300" simplePos="0" relativeHeight="251650560" behindDoc="1" locked="0" layoutInCell="1" allowOverlap="1" wp14:anchorId="7B56F502" wp14:editId="156C3F7D">
          <wp:simplePos x="0" y="0"/>
          <wp:positionH relativeFrom="page">
            <wp:posOffset>6827653</wp:posOffset>
          </wp:positionH>
          <wp:positionV relativeFrom="page">
            <wp:posOffset>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15A014F4"/>
    <w:lvl w:ilvl="0">
      <w:start w:val="1"/>
      <w:numFmt w:val="decimal"/>
      <w:lvlText w:val="%1."/>
      <w:lvlJc w:val="left"/>
      <w:pPr>
        <w:tabs>
          <w:tab w:val="num" w:pos="643"/>
        </w:tabs>
        <w:ind w:left="643" w:hanging="360"/>
      </w:pPr>
    </w:lvl>
  </w:abstractNum>
  <w:abstractNum w:abstractNumId="1"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1CCC31D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3AE68A3"/>
    <w:multiLevelType w:val="multilevel"/>
    <w:tmpl w:val="08F275CC"/>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8E85DF6"/>
    <w:multiLevelType w:val="hybridMultilevel"/>
    <w:tmpl w:val="513028AE"/>
    <w:lvl w:ilvl="0" w:tplc="E20EC0C4">
      <w:start w:val="1"/>
      <w:numFmt w:val="bullet"/>
      <w:lvlText w:val=""/>
      <w:lvlJc w:val="left"/>
      <w:pPr>
        <w:tabs>
          <w:tab w:val="num" w:pos="360"/>
        </w:tabs>
        <w:ind w:left="360" w:hanging="360"/>
      </w:pPr>
      <w:rPr>
        <w:rFonts w:ascii="Wingdings 2" w:hAnsi="Wingdings 2" w:hint="default"/>
        <w:color w:val="407EC9"/>
      </w:rPr>
    </w:lvl>
    <w:lvl w:ilvl="1" w:tplc="AA4A7008">
      <w:start w:val="2308"/>
      <w:numFmt w:val="bullet"/>
      <w:lvlText w:val=""/>
      <w:lvlJc w:val="left"/>
      <w:pPr>
        <w:tabs>
          <w:tab w:val="num" w:pos="1080"/>
        </w:tabs>
        <w:ind w:left="1080" w:hanging="360"/>
      </w:pPr>
      <w:rPr>
        <w:rFonts w:ascii="Wingdings 2" w:hAnsi="Wingdings 2" w:hint="default"/>
      </w:rPr>
    </w:lvl>
    <w:lvl w:ilvl="2" w:tplc="650CD702" w:tentative="1">
      <w:start w:val="1"/>
      <w:numFmt w:val="bullet"/>
      <w:lvlText w:val=""/>
      <w:lvlJc w:val="left"/>
      <w:pPr>
        <w:tabs>
          <w:tab w:val="num" w:pos="1800"/>
        </w:tabs>
        <w:ind w:left="1800" w:hanging="360"/>
      </w:pPr>
      <w:rPr>
        <w:rFonts w:ascii="Wingdings 2" w:hAnsi="Wingdings 2" w:hint="default"/>
      </w:rPr>
    </w:lvl>
    <w:lvl w:ilvl="3" w:tplc="204C8846" w:tentative="1">
      <w:start w:val="1"/>
      <w:numFmt w:val="bullet"/>
      <w:lvlText w:val=""/>
      <w:lvlJc w:val="left"/>
      <w:pPr>
        <w:tabs>
          <w:tab w:val="num" w:pos="2520"/>
        </w:tabs>
        <w:ind w:left="2520" w:hanging="360"/>
      </w:pPr>
      <w:rPr>
        <w:rFonts w:ascii="Wingdings 2" w:hAnsi="Wingdings 2" w:hint="default"/>
      </w:rPr>
    </w:lvl>
    <w:lvl w:ilvl="4" w:tplc="8C9CA940" w:tentative="1">
      <w:start w:val="1"/>
      <w:numFmt w:val="bullet"/>
      <w:lvlText w:val=""/>
      <w:lvlJc w:val="left"/>
      <w:pPr>
        <w:tabs>
          <w:tab w:val="num" w:pos="3240"/>
        </w:tabs>
        <w:ind w:left="3240" w:hanging="360"/>
      </w:pPr>
      <w:rPr>
        <w:rFonts w:ascii="Wingdings 2" w:hAnsi="Wingdings 2" w:hint="default"/>
      </w:rPr>
    </w:lvl>
    <w:lvl w:ilvl="5" w:tplc="8EE0B6EE" w:tentative="1">
      <w:start w:val="1"/>
      <w:numFmt w:val="bullet"/>
      <w:lvlText w:val=""/>
      <w:lvlJc w:val="left"/>
      <w:pPr>
        <w:tabs>
          <w:tab w:val="num" w:pos="3960"/>
        </w:tabs>
        <w:ind w:left="3960" w:hanging="360"/>
      </w:pPr>
      <w:rPr>
        <w:rFonts w:ascii="Wingdings 2" w:hAnsi="Wingdings 2" w:hint="default"/>
      </w:rPr>
    </w:lvl>
    <w:lvl w:ilvl="6" w:tplc="5F74446E" w:tentative="1">
      <w:start w:val="1"/>
      <w:numFmt w:val="bullet"/>
      <w:lvlText w:val=""/>
      <w:lvlJc w:val="left"/>
      <w:pPr>
        <w:tabs>
          <w:tab w:val="num" w:pos="4680"/>
        </w:tabs>
        <w:ind w:left="4680" w:hanging="360"/>
      </w:pPr>
      <w:rPr>
        <w:rFonts w:ascii="Wingdings 2" w:hAnsi="Wingdings 2" w:hint="default"/>
      </w:rPr>
    </w:lvl>
    <w:lvl w:ilvl="7" w:tplc="7A92C584" w:tentative="1">
      <w:start w:val="1"/>
      <w:numFmt w:val="bullet"/>
      <w:lvlText w:val=""/>
      <w:lvlJc w:val="left"/>
      <w:pPr>
        <w:tabs>
          <w:tab w:val="num" w:pos="5400"/>
        </w:tabs>
        <w:ind w:left="5400" w:hanging="360"/>
      </w:pPr>
      <w:rPr>
        <w:rFonts w:ascii="Wingdings 2" w:hAnsi="Wingdings 2" w:hint="default"/>
      </w:rPr>
    </w:lvl>
    <w:lvl w:ilvl="8" w:tplc="D5CA311A" w:tentative="1">
      <w:start w:val="1"/>
      <w:numFmt w:val="bullet"/>
      <w:lvlText w:val=""/>
      <w:lvlJc w:val="left"/>
      <w:pPr>
        <w:tabs>
          <w:tab w:val="num" w:pos="6120"/>
        </w:tabs>
        <w:ind w:left="6120" w:hanging="360"/>
      </w:pPr>
      <w:rPr>
        <w:rFonts w:ascii="Wingdings 2" w:hAnsi="Wingdings 2" w:hint="default"/>
      </w:rPr>
    </w:lvl>
  </w:abstractNum>
  <w:abstractNum w:abstractNumId="5"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EF33F3A"/>
    <w:multiLevelType w:val="hybridMultilevel"/>
    <w:tmpl w:val="1DF23A84"/>
    <w:lvl w:ilvl="0" w:tplc="28300ABC">
      <w:start w:val="1"/>
      <w:numFmt w:val="bullet"/>
      <w:lvlText w:val="-"/>
      <w:lvlJc w:val="left"/>
      <w:pPr>
        <w:ind w:left="473" w:hanging="360"/>
      </w:pPr>
      <w:rPr>
        <w:rFonts w:ascii="Calibri" w:eastAsiaTheme="minorHAnsi" w:hAnsi="Calibri" w:cstheme="minorBidi" w:hint="default"/>
      </w:rPr>
    </w:lvl>
    <w:lvl w:ilvl="1" w:tplc="04130003">
      <w:start w:val="1"/>
      <w:numFmt w:val="bullet"/>
      <w:lvlText w:val="o"/>
      <w:lvlJc w:val="left"/>
      <w:pPr>
        <w:ind w:left="1193" w:hanging="360"/>
      </w:pPr>
      <w:rPr>
        <w:rFonts w:ascii="Courier New" w:hAnsi="Courier New" w:cs="Courier New" w:hint="default"/>
      </w:rPr>
    </w:lvl>
    <w:lvl w:ilvl="2" w:tplc="04130005">
      <w:start w:val="1"/>
      <w:numFmt w:val="bullet"/>
      <w:lvlText w:val=""/>
      <w:lvlJc w:val="left"/>
      <w:pPr>
        <w:ind w:left="1913" w:hanging="360"/>
      </w:pPr>
      <w:rPr>
        <w:rFonts w:ascii="Wingdings" w:hAnsi="Wingdings" w:hint="default"/>
      </w:rPr>
    </w:lvl>
    <w:lvl w:ilvl="3" w:tplc="04130001">
      <w:start w:val="1"/>
      <w:numFmt w:val="bullet"/>
      <w:lvlText w:val=""/>
      <w:lvlJc w:val="left"/>
      <w:pPr>
        <w:ind w:left="2633" w:hanging="360"/>
      </w:pPr>
      <w:rPr>
        <w:rFonts w:ascii="Symbol" w:hAnsi="Symbol" w:hint="default"/>
      </w:rPr>
    </w:lvl>
    <w:lvl w:ilvl="4" w:tplc="04130003">
      <w:start w:val="1"/>
      <w:numFmt w:val="bullet"/>
      <w:lvlText w:val="o"/>
      <w:lvlJc w:val="left"/>
      <w:pPr>
        <w:ind w:left="3353" w:hanging="360"/>
      </w:pPr>
      <w:rPr>
        <w:rFonts w:ascii="Courier New" w:hAnsi="Courier New" w:cs="Courier New" w:hint="default"/>
      </w:rPr>
    </w:lvl>
    <w:lvl w:ilvl="5" w:tplc="04130005">
      <w:start w:val="1"/>
      <w:numFmt w:val="bullet"/>
      <w:lvlText w:val=""/>
      <w:lvlJc w:val="left"/>
      <w:pPr>
        <w:ind w:left="4073" w:hanging="360"/>
      </w:pPr>
      <w:rPr>
        <w:rFonts w:ascii="Wingdings" w:hAnsi="Wingdings" w:hint="default"/>
      </w:rPr>
    </w:lvl>
    <w:lvl w:ilvl="6" w:tplc="04130001">
      <w:start w:val="1"/>
      <w:numFmt w:val="bullet"/>
      <w:lvlText w:val=""/>
      <w:lvlJc w:val="left"/>
      <w:pPr>
        <w:ind w:left="4793" w:hanging="360"/>
      </w:pPr>
      <w:rPr>
        <w:rFonts w:ascii="Symbol" w:hAnsi="Symbol" w:hint="default"/>
      </w:rPr>
    </w:lvl>
    <w:lvl w:ilvl="7" w:tplc="04130003">
      <w:start w:val="1"/>
      <w:numFmt w:val="bullet"/>
      <w:lvlText w:val="o"/>
      <w:lvlJc w:val="left"/>
      <w:pPr>
        <w:ind w:left="5513" w:hanging="360"/>
      </w:pPr>
      <w:rPr>
        <w:rFonts w:ascii="Courier New" w:hAnsi="Courier New" w:cs="Courier New" w:hint="default"/>
      </w:rPr>
    </w:lvl>
    <w:lvl w:ilvl="8" w:tplc="04130005">
      <w:start w:val="1"/>
      <w:numFmt w:val="bullet"/>
      <w:lvlText w:val=""/>
      <w:lvlJc w:val="left"/>
      <w:pPr>
        <w:ind w:left="6233" w:hanging="360"/>
      </w:pPr>
      <w:rPr>
        <w:rFonts w:ascii="Wingdings" w:hAnsi="Wingdings" w:hint="default"/>
      </w:rPr>
    </w:lvl>
  </w:abstractNum>
  <w:abstractNum w:abstractNumId="7"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102258"/>
    <w:multiLevelType w:val="multilevel"/>
    <w:tmpl w:val="AA3E820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C4B1E01"/>
    <w:multiLevelType w:val="hybridMultilevel"/>
    <w:tmpl w:val="61649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4977590"/>
    <w:multiLevelType w:val="hybridMultilevel"/>
    <w:tmpl w:val="94DE9D6A"/>
    <w:lvl w:ilvl="0" w:tplc="6C8CB34A">
      <w:start w:val="1"/>
      <w:numFmt w:val="bullet"/>
      <w:lvlText w:val=""/>
      <w:lvlJc w:val="left"/>
      <w:pPr>
        <w:ind w:left="720" w:hanging="360"/>
      </w:pPr>
      <w:rPr>
        <w:rFonts w:ascii="Symbol" w:hAnsi="Symbol" w:hint="default"/>
        <w:color w:val="407EC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36F61B5"/>
    <w:multiLevelType w:val="hybridMultilevel"/>
    <w:tmpl w:val="38CEAD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3DD7305"/>
    <w:multiLevelType w:val="hybridMultilevel"/>
    <w:tmpl w:val="D3A280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AF76171"/>
    <w:multiLevelType w:val="hybridMultilevel"/>
    <w:tmpl w:val="961052B4"/>
    <w:lvl w:ilvl="0" w:tplc="242636D8">
      <w:start w:val="1"/>
      <w:numFmt w:val="bullet"/>
      <w:lvlText w:val=""/>
      <w:lvlJc w:val="left"/>
      <w:pPr>
        <w:ind w:left="720" w:hanging="360"/>
      </w:pPr>
      <w:rPr>
        <w:rFonts w:ascii="Symbol" w:hAnsi="Symbol" w:hint="default"/>
        <w:color w:val="407EC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2CC4C53"/>
    <w:multiLevelType w:val="hybridMultilevel"/>
    <w:tmpl w:val="B9CEC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ADF0233"/>
    <w:multiLevelType w:val="hybridMultilevel"/>
    <w:tmpl w:val="20B06C0A"/>
    <w:lvl w:ilvl="0" w:tplc="2550EE04">
      <w:start w:val="1"/>
      <w:numFmt w:val="bullet"/>
      <w:lvlText w:val=""/>
      <w:lvlJc w:val="left"/>
      <w:pPr>
        <w:tabs>
          <w:tab w:val="num" w:pos="720"/>
        </w:tabs>
        <w:ind w:left="720" w:hanging="360"/>
      </w:pPr>
      <w:rPr>
        <w:rFonts w:ascii="Wingdings 2" w:hAnsi="Wingdings 2" w:hint="default"/>
      </w:rPr>
    </w:lvl>
    <w:lvl w:ilvl="1" w:tplc="C6763330" w:tentative="1">
      <w:start w:val="1"/>
      <w:numFmt w:val="bullet"/>
      <w:lvlText w:val=""/>
      <w:lvlJc w:val="left"/>
      <w:pPr>
        <w:tabs>
          <w:tab w:val="num" w:pos="1440"/>
        </w:tabs>
        <w:ind w:left="1440" w:hanging="360"/>
      </w:pPr>
      <w:rPr>
        <w:rFonts w:ascii="Wingdings 2" w:hAnsi="Wingdings 2" w:hint="default"/>
      </w:rPr>
    </w:lvl>
    <w:lvl w:ilvl="2" w:tplc="3D3ECEC0" w:tentative="1">
      <w:start w:val="1"/>
      <w:numFmt w:val="bullet"/>
      <w:lvlText w:val=""/>
      <w:lvlJc w:val="left"/>
      <w:pPr>
        <w:tabs>
          <w:tab w:val="num" w:pos="2160"/>
        </w:tabs>
        <w:ind w:left="2160" w:hanging="360"/>
      </w:pPr>
      <w:rPr>
        <w:rFonts w:ascii="Wingdings 2" w:hAnsi="Wingdings 2" w:hint="default"/>
      </w:rPr>
    </w:lvl>
    <w:lvl w:ilvl="3" w:tplc="56402E3C" w:tentative="1">
      <w:start w:val="1"/>
      <w:numFmt w:val="bullet"/>
      <w:lvlText w:val=""/>
      <w:lvlJc w:val="left"/>
      <w:pPr>
        <w:tabs>
          <w:tab w:val="num" w:pos="2880"/>
        </w:tabs>
        <w:ind w:left="2880" w:hanging="360"/>
      </w:pPr>
      <w:rPr>
        <w:rFonts w:ascii="Wingdings 2" w:hAnsi="Wingdings 2" w:hint="default"/>
      </w:rPr>
    </w:lvl>
    <w:lvl w:ilvl="4" w:tplc="243EA65C" w:tentative="1">
      <w:start w:val="1"/>
      <w:numFmt w:val="bullet"/>
      <w:lvlText w:val=""/>
      <w:lvlJc w:val="left"/>
      <w:pPr>
        <w:tabs>
          <w:tab w:val="num" w:pos="3600"/>
        </w:tabs>
        <w:ind w:left="3600" w:hanging="360"/>
      </w:pPr>
      <w:rPr>
        <w:rFonts w:ascii="Wingdings 2" w:hAnsi="Wingdings 2" w:hint="default"/>
      </w:rPr>
    </w:lvl>
    <w:lvl w:ilvl="5" w:tplc="C8B6773E" w:tentative="1">
      <w:start w:val="1"/>
      <w:numFmt w:val="bullet"/>
      <w:lvlText w:val=""/>
      <w:lvlJc w:val="left"/>
      <w:pPr>
        <w:tabs>
          <w:tab w:val="num" w:pos="4320"/>
        </w:tabs>
        <w:ind w:left="4320" w:hanging="360"/>
      </w:pPr>
      <w:rPr>
        <w:rFonts w:ascii="Wingdings 2" w:hAnsi="Wingdings 2" w:hint="default"/>
      </w:rPr>
    </w:lvl>
    <w:lvl w:ilvl="6" w:tplc="12023484" w:tentative="1">
      <w:start w:val="1"/>
      <w:numFmt w:val="bullet"/>
      <w:lvlText w:val=""/>
      <w:lvlJc w:val="left"/>
      <w:pPr>
        <w:tabs>
          <w:tab w:val="num" w:pos="5040"/>
        </w:tabs>
        <w:ind w:left="5040" w:hanging="360"/>
      </w:pPr>
      <w:rPr>
        <w:rFonts w:ascii="Wingdings 2" w:hAnsi="Wingdings 2" w:hint="default"/>
      </w:rPr>
    </w:lvl>
    <w:lvl w:ilvl="7" w:tplc="2FE837FC" w:tentative="1">
      <w:start w:val="1"/>
      <w:numFmt w:val="bullet"/>
      <w:lvlText w:val=""/>
      <w:lvlJc w:val="left"/>
      <w:pPr>
        <w:tabs>
          <w:tab w:val="num" w:pos="5760"/>
        </w:tabs>
        <w:ind w:left="5760" w:hanging="360"/>
      </w:pPr>
      <w:rPr>
        <w:rFonts w:ascii="Wingdings 2" w:hAnsi="Wingdings 2" w:hint="default"/>
      </w:rPr>
    </w:lvl>
    <w:lvl w:ilvl="8" w:tplc="19F2AF56" w:tentative="1">
      <w:start w:val="1"/>
      <w:numFmt w:val="bullet"/>
      <w:lvlText w:val=""/>
      <w:lvlJc w:val="left"/>
      <w:pPr>
        <w:tabs>
          <w:tab w:val="num" w:pos="6480"/>
        </w:tabs>
        <w:ind w:left="6480" w:hanging="360"/>
      </w:pPr>
      <w:rPr>
        <w:rFonts w:ascii="Wingdings 2" w:hAnsi="Wingdings 2" w:hint="default"/>
      </w:rPr>
    </w:lvl>
  </w:abstractNum>
  <w:abstractNum w:abstractNumId="28" w15:restartNumberingAfterBreak="0">
    <w:nsid w:val="51765CB8"/>
    <w:multiLevelType w:val="hybridMultilevel"/>
    <w:tmpl w:val="ED3CC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0A57762"/>
    <w:multiLevelType w:val="hybridMultilevel"/>
    <w:tmpl w:val="8612007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64556CEA"/>
    <w:multiLevelType w:val="hybridMultilevel"/>
    <w:tmpl w:val="B89823B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7AB4D84"/>
    <w:multiLevelType w:val="multilevel"/>
    <w:tmpl w:val="3A9E3848"/>
    <w:lvl w:ilvl="0">
      <w:start w:val="1"/>
      <w:numFmt w:val="decimal"/>
      <w:pStyle w:val="Heading1"/>
      <w:lvlText w:val="%1."/>
      <w:lvlJc w:val="left"/>
      <w:pPr>
        <w:ind w:left="709" w:hanging="709"/>
      </w:pPr>
      <w:rPr>
        <w:rFonts w:asciiTheme="minorHAnsi" w:hAnsiTheme="minorHAnsi" w:hint="default"/>
        <w:b/>
        <w:i w:val="0"/>
        <w:color w:val="407EC9"/>
        <w:sz w:val="28"/>
      </w:rPr>
    </w:lvl>
    <w:lvl w:ilvl="1">
      <w:start w:val="1"/>
      <w:numFmt w:val="decimal"/>
      <w:pStyle w:val="Heading2"/>
      <w:lvlText w:val="%1.%2."/>
      <w:lvlJc w:val="left"/>
      <w:pPr>
        <w:tabs>
          <w:tab w:val="num" w:pos="2127"/>
        </w:tabs>
        <w:ind w:left="2978"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C0B7E16"/>
    <w:multiLevelType w:val="hybridMultilevel"/>
    <w:tmpl w:val="AB5ED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6"/>
  </w:num>
  <w:num w:numId="2">
    <w:abstractNumId w:val="35"/>
  </w:num>
  <w:num w:numId="3">
    <w:abstractNumId w:val="8"/>
  </w:num>
  <w:num w:numId="4">
    <w:abstractNumId w:val="20"/>
  </w:num>
  <w:num w:numId="5">
    <w:abstractNumId w:val="16"/>
  </w:num>
  <w:num w:numId="6">
    <w:abstractNumId w:val="9"/>
  </w:num>
  <w:num w:numId="7">
    <w:abstractNumId w:val="15"/>
  </w:num>
  <w:num w:numId="8">
    <w:abstractNumId w:val="23"/>
  </w:num>
  <w:num w:numId="9">
    <w:abstractNumId w:val="7"/>
  </w:num>
  <w:num w:numId="10">
    <w:abstractNumId w:val="13"/>
  </w:num>
  <w:num w:numId="11">
    <w:abstractNumId w:val="17"/>
  </w:num>
  <w:num w:numId="12">
    <w:abstractNumId w:val="5"/>
  </w:num>
  <w:num w:numId="13">
    <w:abstractNumId w:val="25"/>
  </w:num>
  <w:num w:numId="14">
    <w:abstractNumId w:val="1"/>
  </w:num>
  <w:num w:numId="15">
    <w:abstractNumId w:val="31"/>
  </w:num>
  <w:num w:numId="16">
    <w:abstractNumId w:val="33"/>
  </w:num>
  <w:num w:numId="17">
    <w:abstractNumId w:val="12"/>
  </w:num>
  <w:num w:numId="18">
    <w:abstractNumId w:val="10"/>
  </w:num>
  <w:num w:numId="19">
    <w:abstractNumId w:val="34"/>
  </w:num>
  <w:num w:numId="20">
    <w:abstractNumId w:val="3"/>
  </w:num>
  <w:num w:numId="21">
    <w:abstractNumId w:val="32"/>
  </w:num>
  <w:num w:numId="22">
    <w:abstractNumId w:val="22"/>
  </w:num>
  <w:num w:numId="23">
    <w:abstractNumId w:val="24"/>
  </w:num>
  <w:num w:numId="24">
    <w:abstractNumId w:val="27"/>
  </w:num>
  <w:num w:numId="25">
    <w:abstractNumId w:val="28"/>
  </w:num>
  <w:num w:numId="26">
    <w:abstractNumId w:val="4"/>
  </w:num>
  <w:num w:numId="27">
    <w:abstractNumId w:val="14"/>
  </w:num>
  <w:num w:numId="28">
    <w:abstractNumId w:val="18"/>
  </w:num>
  <w:num w:numId="29">
    <w:abstractNumId w:val="36"/>
  </w:num>
  <w:num w:numId="30">
    <w:abstractNumId w:val="11"/>
  </w:num>
  <w:num w:numId="31">
    <w:abstractNumId w:val="21"/>
  </w:num>
  <w:num w:numId="32">
    <w:abstractNumId w:val="0"/>
  </w:num>
  <w:num w:numId="33">
    <w:abstractNumId w:val="2"/>
  </w:num>
  <w:num w:numId="34">
    <w:abstractNumId w:val="29"/>
  </w:num>
  <w:num w:numId="35">
    <w:abstractNumId w:val="19"/>
  </w:num>
  <w:num w:numId="36">
    <w:abstractNumId w:val="6"/>
  </w:num>
  <w:num w:numId="37">
    <w:abstractNumId w:val="30"/>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akob Bang">
    <w15:presenceInfo w15:providerId="AD" w15:userId="S-1-5-21-2100284113-1573851820-878952375-23770"/>
  </w15:person>
  <w15:person w15:author="Edward Rogers">
    <w15:presenceInfo w15:providerId="AD" w15:userId="S::e.rogers@nashmaritime.com::9c2249b6-1a8c-4149-8628-f9f6fdceb8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da-DK" w:vendorID="64" w:dllVersion="6" w:nlCheck="1" w:checkStyle="0"/>
  <w:activeWritingStyle w:appName="MSWord" w:lang="en-GB" w:vendorID="64" w:dllVersion="0" w:nlCheck="1" w:checkStyle="0"/>
  <w:activeWritingStyle w:appName="MSWord" w:lang="en-US" w:vendorID="64" w:dllVersion="0" w:nlCheck="1" w:checkStyle="0"/>
  <w:activeWritingStyle w:appName="MSWord" w:lang="da-DK" w:vendorID="64" w:dllVersion="0" w:nlCheck="1" w:checkStyle="0"/>
  <w:activeWritingStyle w:appName="MSWord" w:lang="fr-FR"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80B"/>
    <w:rsid w:val="0000153E"/>
    <w:rsid w:val="0001556E"/>
    <w:rsid w:val="0001616D"/>
    <w:rsid w:val="00016839"/>
    <w:rsid w:val="000174F9"/>
    <w:rsid w:val="00023516"/>
    <w:rsid w:val="000249C2"/>
    <w:rsid w:val="000258F6"/>
    <w:rsid w:val="00026482"/>
    <w:rsid w:val="00030F29"/>
    <w:rsid w:val="0003224F"/>
    <w:rsid w:val="00033BE8"/>
    <w:rsid w:val="000379A7"/>
    <w:rsid w:val="00037B31"/>
    <w:rsid w:val="00040EB8"/>
    <w:rsid w:val="00041300"/>
    <w:rsid w:val="0004174D"/>
    <w:rsid w:val="00041D89"/>
    <w:rsid w:val="00044207"/>
    <w:rsid w:val="0004513D"/>
    <w:rsid w:val="0005422F"/>
    <w:rsid w:val="0005455F"/>
    <w:rsid w:val="00054D3D"/>
    <w:rsid w:val="0005588E"/>
    <w:rsid w:val="00057B6D"/>
    <w:rsid w:val="00061A7B"/>
    <w:rsid w:val="00073D04"/>
    <w:rsid w:val="00082EFE"/>
    <w:rsid w:val="0008654C"/>
    <w:rsid w:val="000867ED"/>
    <w:rsid w:val="00090154"/>
    <w:rsid w:val="000904ED"/>
    <w:rsid w:val="00091545"/>
    <w:rsid w:val="00091BF3"/>
    <w:rsid w:val="00096A17"/>
    <w:rsid w:val="00097075"/>
    <w:rsid w:val="000971C0"/>
    <w:rsid w:val="000A27A8"/>
    <w:rsid w:val="000B2356"/>
    <w:rsid w:val="000B448F"/>
    <w:rsid w:val="000B5DA0"/>
    <w:rsid w:val="000C5CB2"/>
    <w:rsid w:val="000C711B"/>
    <w:rsid w:val="000C764A"/>
    <w:rsid w:val="000D1DA9"/>
    <w:rsid w:val="000D2431"/>
    <w:rsid w:val="000D458A"/>
    <w:rsid w:val="000D4DDE"/>
    <w:rsid w:val="000E3954"/>
    <w:rsid w:val="000E3E52"/>
    <w:rsid w:val="000E50BB"/>
    <w:rsid w:val="000F0BF2"/>
    <w:rsid w:val="000F0F9F"/>
    <w:rsid w:val="000F3F43"/>
    <w:rsid w:val="000F58ED"/>
    <w:rsid w:val="000F74F8"/>
    <w:rsid w:val="00101F3C"/>
    <w:rsid w:val="0011135E"/>
    <w:rsid w:val="00112EA5"/>
    <w:rsid w:val="00113D5B"/>
    <w:rsid w:val="00113F8F"/>
    <w:rsid w:val="001273C2"/>
    <w:rsid w:val="00130F81"/>
    <w:rsid w:val="001349DB"/>
    <w:rsid w:val="00135AEB"/>
    <w:rsid w:val="00136E58"/>
    <w:rsid w:val="00136E8B"/>
    <w:rsid w:val="00140CD9"/>
    <w:rsid w:val="00152720"/>
    <w:rsid w:val="00153CC6"/>
    <w:rsid w:val="001547F9"/>
    <w:rsid w:val="001607D8"/>
    <w:rsid w:val="00161325"/>
    <w:rsid w:val="00163442"/>
    <w:rsid w:val="0016635B"/>
    <w:rsid w:val="00171AE2"/>
    <w:rsid w:val="001760E7"/>
    <w:rsid w:val="0017626D"/>
    <w:rsid w:val="00182D1E"/>
    <w:rsid w:val="00184427"/>
    <w:rsid w:val="001865B8"/>
    <w:rsid w:val="001875B1"/>
    <w:rsid w:val="001919A0"/>
    <w:rsid w:val="001971E6"/>
    <w:rsid w:val="001A0E9A"/>
    <w:rsid w:val="001A1C06"/>
    <w:rsid w:val="001A3EF7"/>
    <w:rsid w:val="001B1777"/>
    <w:rsid w:val="001B24D1"/>
    <w:rsid w:val="001B2A35"/>
    <w:rsid w:val="001B339A"/>
    <w:rsid w:val="001B7046"/>
    <w:rsid w:val="001C650B"/>
    <w:rsid w:val="001C72B5"/>
    <w:rsid w:val="001C7729"/>
    <w:rsid w:val="001D0D74"/>
    <w:rsid w:val="001D2E7A"/>
    <w:rsid w:val="001D3992"/>
    <w:rsid w:val="001D4A3E"/>
    <w:rsid w:val="001E0A22"/>
    <w:rsid w:val="001E0F45"/>
    <w:rsid w:val="001E2C57"/>
    <w:rsid w:val="001E416D"/>
    <w:rsid w:val="001F4EF8"/>
    <w:rsid w:val="001F5AB1"/>
    <w:rsid w:val="00201337"/>
    <w:rsid w:val="00201A68"/>
    <w:rsid w:val="002022EA"/>
    <w:rsid w:val="00203DCC"/>
    <w:rsid w:val="002044E9"/>
    <w:rsid w:val="00205B17"/>
    <w:rsid w:val="00205D9B"/>
    <w:rsid w:val="00207EA7"/>
    <w:rsid w:val="00215889"/>
    <w:rsid w:val="0021627D"/>
    <w:rsid w:val="002204DA"/>
    <w:rsid w:val="0022371A"/>
    <w:rsid w:val="00227F23"/>
    <w:rsid w:val="002303E4"/>
    <w:rsid w:val="0023053A"/>
    <w:rsid w:val="0023121B"/>
    <w:rsid w:val="002331D5"/>
    <w:rsid w:val="0023396D"/>
    <w:rsid w:val="00237785"/>
    <w:rsid w:val="00242300"/>
    <w:rsid w:val="00243FB0"/>
    <w:rsid w:val="00245666"/>
    <w:rsid w:val="00247AA8"/>
    <w:rsid w:val="00251C5F"/>
    <w:rsid w:val="00251FB9"/>
    <w:rsid w:val="002520AD"/>
    <w:rsid w:val="00254250"/>
    <w:rsid w:val="00254367"/>
    <w:rsid w:val="0025660A"/>
    <w:rsid w:val="00257DF8"/>
    <w:rsid w:val="00257E4A"/>
    <w:rsid w:val="00260327"/>
    <w:rsid w:val="0026038D"/>
    <w:rsid w:val="00261CD6"/>
    <w:rsid w:val="002654FE"/>
    <w:rsid w:val="00267CBD"/>
    <w:rsid w:val="00270EDA"/>
    <w:rsid w:val="0027175D"/>
    <w:rsid w:val="0027273E"/>
    <w:rsid w:val="00272995"/>
    <w:rsid w:val="00282C8A"/>
    <w:rsid w:val="002853B3"/>
    <w:rsid w:val="00285519"/>
    <w:rsid w:val="00287032"/>
    <w:rsid w:val="00291AC2"/>
    <w:rsid w:val="00293FF3"/>
    <w:rsid w:val="0029793F"/>
    <w:rsid w:val="002A128F"/>
    <w:rsid w:val="002A3FCB"/>
    <w:rsid w:val="002A494B"/>
    <w:rsid w:val="002A595B"/>
    <w:rsid w:val="002A617C"/>
    <w:rsid w:val="002A6BCF"/>
    <w:rsid w:val="002A71CF"/>
    <w:rsid w:val="002B3E9D"/>
    <w:rsid w:val="002B5231"/>
    <w:rsid w:val="002B7B90"/>
    <w:rsid w:val="002C2DAB"/>
    <w:rsid w:val="002C4B3E"/>
    <w:rsid w:val="002C5CDE"/>
    <w:rsid w:val="002C5E6C"/>
    <w:rsid w:val="002C6BE7"/>
    <w:rsid w:val="002C77F4"/>
    <w:rsid w:val="002D0869"/>
    <w:rsid w:val="002D10F6"/>
    <w:rsid w:val="002D1939"/>
    <w:rsid w:val="002D1AE1"/>
    <w:rsid w:val="002D78FE"/>
    <w:rsid w:val="002E2287"/>
    <w:rsid w:val="002E4993"/>
    <w:rsid w:val="002E5BAC"/>
    <w:rsid w:val="002E7635"/>
    <w:rsid w:val="002F17EB"/>
    <w:rsid w:val="002F265A"/>
    <w:rsid w:val="002F4F25"/>
    <w:rsid w:val="002F53B2"/>
    <w:rsid w:val="002F79A4"/>
    <w:rsid w:val="00303ED2"/>
    <w:rsid w:val="0030413F"/>
    <w:rsid w:val="00304893"/>
    <w:rsid w:val="00305EFE"/>
    <w:rsid w:val="00306242"/>
    <w:rsid w:val="00312C73"/>
    <w:rsid w:val="00313B4B"/>
    <w:rsid w:val="00313D85"/>
    <w:rsid w:val="0031476A"/>
    <w:rsid w:val="003153B2"/>
    <w:rsid w:val="00315CE3"/>
    <w:rsid w:val="0031629B"/>
    <w:rsid w:val="00316D31"/>
    <w:rsid w:val="00321EC4"/>
    <w:rsid w:val="00323587"/>
    <w:rsid w:val="003251FE"/>
    <w:rsid w:val="003274DB"/>
    <w:rsid w:val="00327829"/>
    <w:rsid w:val="00327FBF"/>
    <w:rsid w:val="003325B9"/>
    <w:rsid w:val="00332A7B"/>
    <w:rsid w:val="00332AE1"/>
    <w:rsid w:val="003343E0"/>
    <w:rsid w:val="00335E40"/>
    <w:rsid w:val="00335F6A"/>
    <w:rsid w:val="003372F7"/>
    <w:rsid w:val="00341F22"/>
    <w:rsid w:val="00343C4C"/>
    <w:rsid w:val="00343D8D"/>
    <w:rsid w:val="00345361"/>
    <w:rsid w:val="00345E37"/>
    <w:rsid w:val="00347F3E"/>
    <w:rsid w:val="00353DA2"/>
    <w:rsid w:val="00354F79"/>
    <w:rsid w:val="00356EB8"/>
    <w:rsid w:val="003611DA"/>
    <w:rsid w:val="003621C3"/>
    <w:rsid w:val="0036382D"/>
    <w:rsid w:val="00371050"/>
    <w:rsid w:val="003741A5"/>
    <w:rsid w:val="00380350"/>
    <w:rsid w:val="00380B4E"/>
    <w:rsid w:val="003816E4"/>
    <w:rsid w:val="00387747"/>
    <w:rsid w:val="0039120B"/>
    <w:rsid w:val="0039131E"/>
    <w:rsid w:val="00392206"/>
    <w:rsid w:val="0039551B"/>
    <w:rsid w:val="00396AF1"/>
    <w:rsid w:val="00397225"/>
    <w:rsid w:val="003A04A6"/>
    <w:rsid w:val="003A41A4"/>
    <w:rsid w:val="003A7759"/>
    <w:rsid w:val="003A7F6E"/>
    <w:rsid w:val="003B03EA"/>
    <w:rsid w:val="003B331B"/>
    <w:rsid w:val="003B46E4"/>
    <w:rsid w:val="003C0AA6"/>
    <w:rsid w:val="003C29BD"/>
    <w:rsid w:val="003C7C34"/>
    <w:rsid w:val="003D0703"/>
    <w:rsid w:val="003D0F37"/>
    <w:rsid w:val="003D1E40"/>
    <w:rsid w:val="003D32C4"/>
    <w:rsid w:val="003D5150"/>
    <w:rsid w:val="003D52CD"/>
    <w:rsid w:val="003E4D18"/>
    <w:rsid w:val="003F09C7"/>
    <w:rsid w:val="003F0B90"/>
    <w:rsid w:val="003F1C3A"/>
    <w:rsid w:val="003F3B3F"/>
    <w:rsid w:val="003F4589"/>
    <w:rsid w:val="003F557C"/>
    <w:rsid w:val="003F5CD5"/>
    <w:rsid w:val="003F64F8"/>
    <w:rsid w:val="00401D36"/>
    <w:rsid w:val="00407C6F"/>
    <w:rsid w:val="00410F79"/>
    <w:rsid w:val="004137F9"/>
    <w:rsid w:val="00416965"/>
    <w:rsid w:val="004213A1"/>
    <w:rsid w:val="004219CB"/>
    <w:rsid w:val="00423B08"/>
    <w:rsid w:val="00425AF2"/>
    <w:rsid w:val="00431669"/>
    <w:rsid w:val="00431B16"/>
    <w:rsid w:val="00432C05"/>
    <w:rsid w:val="004408A5"/>
    <w:rsid w:val="00441393"/>
    <w:rsid w:val="00444FB6"/>
    <w:rsid w:val="004472E4"/>
    <w:rsid w:val="00447CF0"/>
    <w:rsid w:val="0045474A"/>
    <w:rsid w:val="004564DF"/>
    <w:rsid w:val="00456F10"/>
    <w:rsid w:val="00461C72"/>
    <w:rsid w:val="0047085E"/>
    <w:rsid w:val="00471C38"/>
    <w:rsid w:val="004733E6"/>
    <w:rsid w:val="00473B5E"/>
    <w:rsid w:val="00473EF6"/>
    <w:rsid w:val="00474746"/>
    <w:rsid w:val="00474DCA"/>
    <w:rsid w:val="00475075"/>
    <w:rsid w:val="00477352"/>
    <w:rsid w:val="00477D62"/>
    <w:rsid w:val="00492A8D"/>
    <w:rsid w:val="004944C8"/>
    <w:rsid w:val="004A0EBF"/>
    <w:rsid w:val="004A29CA"/>
    <w:rsid w:val="004A3A99"/>
    <w:rsid w:val="004A4EC4"/>
    <w:rsid w:val="004B39E5"/>
    <w:rsid w:val="004B7492"/>
    <w:rsid w:val="004B7D1A"/>
    <w:rsid w:val="004C0E4B"/>
    <w:rsid w:val="004C0E95"/>
    <w:rsid w:val="004C4B7B"/>
    <w:rsid w:val="004C5A98"/>
    <w:rsid w:val="004C66F3"/>
    <w:rsid w:val="004D658C"/>
    <w:rsid w:val="004D7BBA"/>
    <w:rsid w:val="004E0BBB"/>
    <w:rsid w:val="004E1D57"/>
    <w:rsid w:val="004E2F16"/>
    <w:rsid w:val="004E55BA"/>
    <w:rsid w:val="004F0A5D"/>
    <w:rsid w:val="004F3EE5"/>
    <w:rsid w:val="004F4B2C"/>
    <w:rsid w:val="004F6196"/>
    <w:rsid w:val="004F734F"/>
    <w:rsid w:val="00503044"/>
    <w:rsid w:val="005060D1"/>
    <w:rsid w:val="005207A0"/>
    <w:rsid w:val="005207AE"/>
    <w:rsid w:val="00523666"/>
    <w:rsid w:val="00525004"/>
    <w:rsid w:val="005254DB"/>
    <w:rsid w:val="00525922"/>
    <w:rsid w:val="00526234"/>
    <w:rsid w:val="0053692E"/>
    <w:rsid w:val="005378A6"/>
    <w:rsid w:val="00540FD7"/>
    <w:rsid w:val="00541DFF"/>
    <w:rsid w:val="005470FC"/>
    <w:rsid w:val="00547837"/>
    <w:rsid w:val="00547EE7"/>
    <w:rsid w:val="005534F1"/>
    <w:rsid w:val="0055640E"/>
    <w:rsid w:val="00557434"/>
    <w:rsid w:val="00562D84"/>
    <w:rsid w:val="00564BEA"/>
    <w:rsid w:val="00565A84"/>
    <w:rsid w:val="005677BD"/>
    <w:rsid w:val="0057358A"/>
    <w:rsid w:val="005748F3"/>
    <w:rsid w:val="00574F68"/>
    <w:rsid w:val="005805D2"/>
    <w:rsid w:val="0058338B"/>
    <w:rsid w:val="00584300"/>
    <w:rsid w:val="00587261"/>
    <w:rsid w:val="00595415"/>
    <w:rsid w:val="00597652"/>
    <w:rsid w:val="005A0703"/>
    <w:rsid w:val="005A080B"/>
    <w:rsid w:val="005A4626"/>
    <w:rsid w:val="005A6DBA"/>
    <w:rsid w:val="005B12A5"/>
    <w:rsid w:val="005B593A"/>
    <w:rsid w:val="005B64E0"/>
    <w:rsid w:val="005B7ED8"/>
    <w:rsid w:val="005C025F"/>
    <w:rsid w:val="005C02E5"/>
    <w:rsid w:val="005C161A"/>
    <w:rsid w:val="005C1BCB"/>
    <w:rsid w:val="005C2312"/>
    <w:rsid w:val="005C3824"/>
    <w:rsid w:val="005C413B"/>
    <w:rsid w:val="005C4735"/>
    <w:rsid w:val="005C5C63"/>
    <w:rsid w:val="005D03E9"/>
    <w:rsid w:val="005D1CC4"/>
    <w:rsid w:val="005D304B"/>
    <w:rsid w:val="005D6718"/>
    <w:rsid w:val="005D6E5D"/>
    <w:rsid w:val="005E08EB"/>
    <w:rsid w:val="005E3989"/>
    <w:rsid w:val="005E3A24"/>
    <w:rsid w:val="005E3F1A"/>
    <w:rsid w:val="005E4659"/>
    <w:rsid w:val="005E657A"/>
    <w:rsid w:val="005F1386"/>
    <w:rsid w:val="005F17C2"/>
    <w:rsid w:val="005F43ED"/>
    <w:rsid w:val="005F44D2"/>
    <w:rsid w:val="005F4D93"/>
    <w:rsid w:val="005F63BF"/>
    <w:rsid w:val="005F78E8"/>
    <w:rsid w:val="0060144D"/>
    <w:rsid w:val="006064C3"/>
    <w:rsid w:val="00606A70"/>
    <w:rsid w:val="00610661"/>
    <w:rsid w:val="00611201"/>
    <w:rsid w:val="006127AC"/>
    <w:rsid w:val="00614BA7"/>
    <w:rsid w:val="00622C99"/>
    <w:rsid w:val="00627D68"/>
    <w:rsid w:val="006324C3"/>
    <w:rsid w:val="0063359B"/>
    <w:rsid w:val="00634A78"/>
    <w:rsid w:val="0063527D"/>
    <w:rsid w:val="006407DE"/>
    <w:rsid w:val="0064145B"/>
    <w:rsid w:val="00642025"/>
    <w:rsid w:val="006434CE"/>
    <w:rsid w:val="00643D60"/>
    <w:rsid w:val="006467FF"/>
    <w:rsid w:val="00646E87"/>
    <w:rsid w:val="0065107F"/>
    <w:rsid w:val="00651FBE"/>
    <w:rsid w:val="00655A05"/>
    <w:rsid w:val="006560BA"/>
    <w:rsid w:val="00661946"/>
    <w:rsid w:val="00664B84"/>
    <w:rsid w:val="00666061"/>
    <w:rsid w:val="00667424"/>
    <w:rsid w:val="00667493"/>
    <w:rsid w:val="00667792"/>
    <w:rsid w:val="00671677"/>
    <w:rsid w:val="00672D70"/>
    <w:rsid w:val="0067405F"/>
    <w:rsid w:val="0067434A"/>
    <w:rsid w:val="006750F2"/>
    <w:rsid w:val="006752D6"/>
    <w:rsid w:val="00675E02"/>
    <w:rsid w:val="00676365"/>
    <w:rsid w:val="00676428"/>
    <w:rsid w:val="00677A0D"/>
    <w:rsid w:val="0068553C"/>
    <w:rsid w:val="00685F34"/>
    <w:rsid w:val="00692B07"/>
    <w:rsid w:val="006953D1"/>
    <w:rsid w:val="00695656"/>
    <w:rsid w:val="006965ED"/>
    <w:rsid w:val="006975A8"/>
    <w:rsid w:val="006A1012"/>
    <w:rsid w:val="006A1CB8"/>
    <w:rsid w:val="006A2562"/>
    <w:rsid w:val="006A3393"/>
    <w:rsid w:val="006B2444"/>
    <w:rsid w:val="006B4325"/>
    <w:rsid w:val="006B5420"/>
    <w:rsid w:val="006B5E8F"/>
    <w:rsid w:val="006B6BB1"/>
    <w:rsid w:val="006C1376"/>
    <w:rsid w:val="006C25D8"/>
    <w:rsid w:val="006C48F9"/>
    <w:rsid w:val="006D7E2E"/>
    <w:rsid w:val="006D7EBD"/>
    <w:rsid w:val="006E0E7D"/>
    <w:rsid w:val="006E2649"/>
    <w:rsid w:val="006F1C14"/>
    <w:rsid w:val="006F392B"/>
    <w:rsid w:val="00703A6A"/>
    <w:rsid w:val="00711132"/>
    <w:rsid w:val="0071563E"/>
    <w:rsid w:val="00721A16"/>
    <w:rsid w:val="00722236"/>
    <w:rsid w:val="0072301B"/>
    <w:rsid w:val="00725931"/>
    <w:rsid w:val="0072737A"/>
    <w:rsid w:val="00730542"/>
    <w:rsid w:val="00731DEE"/>
    <w:rsid w:val="00733A2C"/>
    <w:rsid w:val="00734BC6"/>
    <w:rsid w:val="007375AA"/>
    <w:rsid w:val="0074105A"/>
    <w:rsid w:val="007416DB"/>
    <w:rsid w:val="00744E2B"/>
    <w:rsid w:val="00746273"/>
    <w:rsid w:val="00750574"/>
    <w:rsid w:val="007541D3"/>
    <w:rsid w:val="00756E99"/>
    <w:rsid w:val="007577D7"/>
    <w:rsid w:val="00757F00"/>
    <w:rsid w:val="00760779"/>
    <w:rsid w:val="00766BBF"/>
    <w:rsid w:val="00767281"/>
    <w:rsid w:val="00770A68"/>
    <w:rsid w:val="007710EF"/>
    <w:rsid w:val="007715E8"/>
    <w:rsid w:val="00776004"/>
    <w:rsid w:val="00776C8F"/>
    <w:rsid w:val="00782D84"/>
    <w:rsid w:val="00782FF0"/>
    <w:rsid w:val="0078486B"/>
    <w:rsid w:val="00785A39"/>
    <w:rsid w:val="00787D8A"/>
    <w:rsid w:val="00790277"/>
    <w:rsid w:val="00790A1B"/>
    <w:rsid w:val="00791EBC"/>
    <w:rsid w:val="00793577"/>
    <w:rsid w:val="00795852"/>
    <w:rsid w:val="007A3C1A"/>
    <w:rsid w:val="007A446A"/>
    <w:rsid w:val="007A46CF"/>
    <w:rsid w:val="007A53A6"/>
    <w:rsid w:val="007A60EB"/>
    <w:rsid w:val="007A6159"/>
    <w:rsid w:val="007B03EB"/>
    <w:rsid w:val="007B27E9"/>
    <w:rsid w:val="007B2C5B"/>
    <w:rsid w:val="007B2D11"/>
    <w:rsid w:val="007B38BE"/>
    <w:rsid w:val="007B6A93"/>
    <w:rsid w:val="007B76A0"/>
    <w:rsid w:val="007B7BEC"/>
    <w:rsid w:val="007C4A1E"/>
    <w:rsid w:val="007C75CE"/>
    <w:rsid w:val="007D11CA"/>
    <w:rsid w:val="007D2107"/>
    <w:rsid w:val="007D5895"/>
    <w:rsid w:val="007D77AB"/>
    <w:rsid w:val="007E28D0"/>
    <w:rsid w:val="007E30DF"/>
    <w:rsid w:val="007E4421"/>
    <w:rsid w:val="007E533F"/>
    <w:rsid w:val="007E701A"/>
    <w:rsid w:val="007E7624"/>
    <w:rsid w:val="007F0035"/>
    <w:rsid w:val="007F12E2"/>
    <w:rsid w:val="007F7544"/>
    <w:rsid w:val="00800995"/>
    <w:rsid w:val="00805782"/>
    <w:rsid w:val="00811EE5"/>
    <w:rsid w:val="008140BC"/>
    <w:rsid w:val="008172F8"/>
    <w:rsid w:val="00821747"/>
    <w:rsid w:val="0082322E"/>
    <w:rsid w:val="00823B7C"/>
    <w:rsid w:val="00826FC7"/>
    <w:rsid w:val="00827506"/>
    <w:rsid w:val="00831F8E"/>
    <w:rsid w:val="008320B8"/>
    <w:rsid w:val="008326B2"/>
    <w:rsid w:val="008339CF"/>
    <w:rsid w:val="00833B86"/>
    <w:rsid w:val="00835EC4"/>
    <w:rsid w:val="00837259"/>
    <w:rsid w:val="00841B94"/>
    <w:rsid w:val="00846831"/>
    <w:rsid w:val="008501D1"/>
    <w:rsid w:val="0085110E"/>
    <w:rsid w:val="0085305C"/>
    <w:rsid w:val="00855181"/>
    <w:rsid w:val="00856418"/>
    <w:rsid w:val="0086058D"/>
    <w:rsid w:val="008653EC"/>
    <w:rsid w:val="00865532"/>
    <w:rsid w:val="00865FF0"/>
    <w:rsid w:val="008673AA"/>
    <w:rsid w:val="00867686"/>
    <w:rsid w:val="008676CA"/>
    <w:rsid w:val="00871FC9"/>
    <w:rsid w:val="008735E3"/>
    <w:rsid w:val="008737D3"/>
    <w:rsid w:val="008747E0"/>
    <w:rsid w:val="00876841"/>
    <w:rsid w:val="00882B3C"/>
    <w:rsid w:val="0088783D"/>
    <w:rsid w:val="00892227"/>
    <w:rsid w:val="00894986"/>
    <w:rsid w:val="008972C3"/>
    <w:rsid w:val="008973D6"/>
    <w:rsid w:val="008B2E6A"/>
    <w:rsid w:val="008B4825"/>
    <w:rsid w:val="008C218A"/>
    <w:rsid w:val="008C33B5"/>
    <w:rsid w:val="008C6969"/>
    <w:rsid w:val="008D2E32"/>
    <w:rsid w:val="008D6BD2"/>
    <w:rsid w:val="008E0B25"/>
    <w:rsid w:val="008E0F8D"/>
    <w:rsid w:val="008E1F69"/>
    <w:rsid w:val="008E4E8B"/>
    <w:rsid w:val="008E7245"/>
    <w:rsid w:val="008E76B1"/>
    <w:rsid w:val="008F1099"/>
    <w:rsid w:val="008F3410"/>
    <w:rsid w:val="008F38BB"/>
    <w:rsid w:val="008F436E"/>
    <w:rsid w:val="008F57D8"/>
    <w:rsid w:val="0090083F"/>
    <w:rsid w:val="00902834"/>
    <w:rsid w:val="00905D23"/>
    <w:rsid w:val="009066B9"/>
    <w:rsid w:val="00914E26"/>
    <w:rsid w:val="0091590F"/>
    <w:rsid w:val="00916D20"/>
    <w:rsid w:val="00923B4D"/>
    <w:rsid w:val="0092515D"/>
    <w:rsid w:val="0092540C"/>
    <w:rsid w:val="009256D6"/>
    <w:rsid w:val="00925E0F"/>
    <w:rsid w:val="00931A57"/>
    <w:rsid w:val="00933B0A"/>
    <w:rsid w:val="0093492E"/>
    <w:rsid w:val="00937C2E"/>
    <w:rsid w:val="009414E6"/>
    <w:rsid w:val="00950E72"/>
    <w:rsid w:val="0095450F"/>
    <w:rsid w:val="00955E3D"/>
    <w:rsid w:val="00956901"/>
    <w:rsid w:val="00962EC1"/>
    <w:rsid w:val="00964A3B"/>
    <w:rsid w:val="009704DF"/>
    <w:rsid w:val="00971591"/>
    <w:rsid w:val="00971837"/>
    <w:rsid w:val="00974564"/>
    <w:rsid w:val="00974E99"/>
    <w:rsid w:val="0097583A"/>
    <w:rsid w:val="009759AF"/>
    <w:rsid w:val="00975E4E"/>
    <w:rsid w:val="009764FA"/>
    <w:rsid w:val="00980192"/>
    <w:rsid w:val="00980FC2"/>
    <w:rsid w:val="00982A22"/>
    <w:rsid w:val="0098508A"/>
    <w:rsid w:val="00986AD0"/>
    <w:rsid w:val="00987733"/>
    <w:rsid w:val="00990C79"/>
    <w:rsid w:val="00992BF9"/>
    <w:rsid w:val="00994369"/>
    <w:rsid w:val="00994D97"/>
    <w:rsid w:val="00995958"/>
    <w:rsid w:val="009963C7"/>
    <w:rsid w:val="009A07B7"/>
    <w:rsid w:val="009A4AE8"/>
    <w:rsid w:val="009A604A"/>
    <w:rsid w:val="009A6D95"/>
    <w:rsid w:val="009B0173"/>
    <w:rsid w:val="009B08A8"/>
    <w:rsid w:val="009B1545"/>
    <w:rsid w:val="009B2D7D"/>
    <w:rsid w:val="009B5023"/>
    <w:rsid w:val="009B6181"/>
    <w:rsid w:val="009B6424"/>
    <w:rsid w:val="009B69F9"/>
    <w:rsid w:val="009B69FD"/>
    <w:rsid w:val="009B719A"/>
    <w:rsid w:val="009B785E"/>
    <w:rsid w:val="009C26F8"/>
    <w:rsid w:val="009C57AF"/>
    <w:rsid w:val="009C5AE7"/>
    <w:rsid w:val="009C609E"/>
    <w:rsid w:val="009C65DC"/>
    <w:rsid w:val="009C6767"/>
    <w:rsid w:val="009C685A"/>
    <w:rsid w:val="009C6B82"/>
    <w:rsid w:val="009D0C72"/>
    <w:rsid w:val="009D26AB"/>
    <w:rsid w:val="009D3C3F"/>
    <w:rsid w:val="009D416A"/>
    <w:rsid w:val="009E0D92"/>
    <w:rsid w:val="009E16EC"/>
    <w:rsid w:val="009E27F3"/>
    <w:rsid w:val="009E433C"/>
    <w:rsid w:val="009E4A4D"/>
    <w:rsid w:val="009E5CD1"/>
    <w:rsid w:val="009E6578"/>
    <w:rsid w:val="009E7041"/>
    <w:rsid w:val="009F081F"/>
    <w:rsid w:val="009F1BC7"/>
    <w:rsid w:val="009F42AA"/>
    <w:rsid w:val="00A00434"/>
    <w:rsid w:val="00A03E31"/>
    <w:rsid w:val="00A05463"/>
    <w:rsid w:val="00A05634"/>
    <w:rsid w:val="00A05BD9"/>
    <w:rsid w:val="00A05E71"/>
    <w:rsid w:val="00A06A3D"/>
    <w:rsid w:val="00A10886"/>
    <w:rsid w:val="00A13E56"/>
    <w:rsid w:val="00A1594B"/>
    <w:rsid w:val="00A21002"/>
    <w:rsid w:val="00A21FD1"/>
    <w:rsid w:val="00A227BF"/>
    <w:rsid w:val="00A2370E"/>
    <w:rsid w:val="00A24838"/>
    <w:rsid w:val="00A25A03"/>
    <w:rsid w:val="00A2721D"/>
    <w:rsid w:val="00A2743E"/>
    <w:rsid w:val="00A27960"/>
    <w:rsid w:val="00A30A9E"/>
    <w:rsid w:val="00A30B23"/>
    <w:rsid w:val="00A30C33"/>
    <w:rsid w:val="00A32242"/>
    <w:rsid w:val="00A35505"/>
    <w:rsid w:val="00A37A7F"/>
    <w:rsid w:val="00A42173"/>
    <w:rsid w:val="00A4308C"/>
    <w:rsid w:val="00A44398"/>
    <w:rsid w:val="00A44836"/>
    <w:rsid w:val="00A46494"/>
    <w:rsid w:val="00A524B5"/>
    <w:rsid w:val="00A549B3"/>
    <w:rsid w:val="00A55774"/>
    <w:rsid w:val="00A56184"/>
    <w:rsid w:val="00A60E8A"/>
    <w:rsid w:val="00A62D82"/>
    <w:rsid w:val="00A67954"/>
    <w:rsid w:val="00A67C48"/>
    <w:rsid w:val="00A71C73"/>
    <w:rsid w:val="00A72ED7"/>
    <w:rsid w:val="00A749AF"/>
    <w:rsid w:val="00A8032D"/>
    <w:rsid w:val="00A8083F"/>
    <w:rsid w:val="00A80F4F"/>
    <w:rsid w:val="00A90D86"/>
    <w:rsid w:val="00A91DBA"/>
    <w:rsid w:val="00A935AF"/>
    <w:rsid w:val="00A95B51"/>
    <w:rsid w:val="00A96569"/>
    <w:rsid w:val="00A97900"/>
    <w:rsid w:val="00AA1D7A"/>
    <w:rsid w:val="00AA26BF"/>
    <w:rsid w:val="00AA28F5"/>
    <w:rsid w:val="00AA3E01"/>
    <w:rsid w:val="00AA73C5"/>
    <w:rsid w:val="00AB0BFA"/>
    <w:rsid w:val="00AB366C"/>
    <w:rsid w:val="00AB52F3"/>
    <w:rsid w:val="00AB6DC9"/>
    <w:rsid w:val="00AB76B7"/>
    <w:rsid w:val="00AC1A89"/>
    <w:rsid w:val="00AC33A2"/>
    <w:rsid w:val="00AD38F7"/>
    <w:rsid w:val="00AD67BD"/>
    <w:rsid w:val="00AE1C1D"/>
    <w:rsid w:val="00AE426D"/>
    <w:rsid w:val="00AE4FFD"/>
    <w:rsid w:val="00AE6451"/>
    <w:rsid w:val="00AE65F1"/>
    <w:rsid w:val="00AE6BB4"/>
    <w:rsid w:val="00AE74AD"/>
    <w:rsid w:val="00AE7ED9"/>
    <w:rsid w:val="00AF159C"/>
    <w:rsid w:val="00AF2963"/>
    <w:rsid w:val="00AF7035"/>
    <w:rsid w:val="00B01873"/>
    <w:rsid w:val="00B042DB"/>
    <w:rsid w:val="00B07717"/>
    <w:rsid w:val="00B10C4E"/>
    <w:rsid w:val="00B11263"/>
    <w:rsid w:val="00B14508"/>
    <w:rsid w:val="00B17253"/>
    <w:rsid w:val="00B22B07"/>
    <w:rsid w:val="00B239C0"/>
    <w:rsid w:val="00B2583D"/>
    <w:rsid w:val="00B265DD"/>
    <w:rsid w:val="00B26B9A"/>
    <w:rsid w:val="00B30934"/>
    <w:rsid w:val="00B31653"/>
    <w:rsid w:val="00B31A41"/>
    <w:rsid w:val="00B3327A"/>
    <w:rsid w:val="00B370D3"/>
    <w:rsid w:val="00B40199"/>
    <w:rsid w:val="00B45583"/>
    <w:rsid w:val="00B502FF"/>
    <w:rsid w:val="00B50E31"/>
    <w:rsid w:val="00B5157A"/>
    <w:rsid w:val="00B52F97"/>
    <w:rsid w:val="00B54ABF"/>
    <w:rsid w:val="00B60B18"/>
    <w:rsid w:val="00B63785"/>
    <w:rsid w:val="00B643DF"/>
    <w:rsid w:val="00B65300"/>
    <w:rsid w:val="00B670B3"/>
    <w:rsid w:val="00B67422"/>
    <w:rsid w:val="00B70BD4"/>
    <w:rsid w:val="00B73463"/>
    <w:rsid w:val="00B77E4C"/>
    <w:rsid w:val="00B837A5"/>
    <w:rsid w:val="00B86B5A"/>
    <w:rsid w:val="00B90123"/>
    <w:rsid w:val="00B9016D"/>
    <w:rsid w:val="00B9032E"/>
    <w:rsid w:val="00BA0F98"/>
    <w:rsid w:val="00BA1517"/>
    <w:rsid w:val="00BA552A"/>
    <w:rsid w:val="00BA67FD"/>
    <w:rsid w:val="00BA7C48"/>
    <w:rsid w:val="00BC251F"/>
    <w:rsid w:val="00BC27F6"/>
    <w:rsid w:val="00BC38FE"/>
    <w:rsid w:val="00BC39F4"/>
    <w:rsid w:val="00BC6ED6"/>
    <w:rsid w:val="00BD0FD8"/>
    <w:rsid w:val="00BD1587"/>
    <w:rsid w:val="00BD50EE"/>
    <w:rsid w:val="00BD6A20"/>
    <w:rsid w:val="00BD7EE1"/>
    <w:rsid w:val="00BE2EE6"/>
    <w:rsid w:val="00BE5568"/>
    <w:rsid w:val="00BE6A05"/>
    <w:rsid w:val="00BF1358"/>
    <w:rsid w:val="00BF3A70"/>
    <w:rsid w:val="00BF6C67"/>
    <w:rsid w:val="00C0106D"/>
    <w:rsid w:val="00C0344C"/>
    <w:rsid w:val="00C04A6F"/>
    <w:rsid w:val="00C056EE"/>
    <w:rsid w:val="00C05A4F"/>
    <w:rsid w:val="00C05BC5"/>
    <w:rsid w:val="00C123BC"/>
    <w:rsid w:val="00C133BE"/>
    <w:rsid w:val="00C15E4A"/>
    <w:rsid w:val="00C20B2A"/>
    <w:rsid w:val="00C222B4"/>
    <w:rsid w:val="00C2425F"/>
    <w:rsid w:val="00C262E4"/>
    <w:rsid w:val="00C308C5"/>
    <w:rsid w:val="00C31623"/>
    <w:rsid w:val="00C33E20"/>
    <w:rsid w:val="00C34D72"/>
    <w:rsid w:val="00C35C4B"/>
    <w:rsid w:val="00C35CF6"/>
    <w:rsid w:val="00C3725B"/>
    <w:rsid w:val="00C465E3"/>
    <w:rsid w:val="00C46D08"/>
    <w:rsid w:val="00C533EC"/>
    <w:rsid w:val="00C537CB"/>
    <w:rsid w:val="00C5470E"/>
    <w:rsid w:val="00C55765"/>
    <w:rsid w:val="00C55CFD"/>
    <w:rsid w:val="00C55EFB"/>
    <w:rsid w:val="00C56585"/>
    <w:rsid w:val="00C56B3F"/>
    <w:rsid w:val="00C56F02"/>
    <w:rsid w:val="00C619BA"/>
    <w:rsid w:val="00C641D0"/>
    <w:rsid w:val="00C648CD"/>
    <w:rsid w:val="00C716E5"/>
    <w:rsid w:val="00C7300C"/>
    <w:rsid w:val="00C73690"/>
    <w:rsid w:val="00C773D9"/>
    <w:rsid w:val="00C779EC"/>
    <w:rsid w:val="00C80307"/>
    <w:rsid w:val="00C80ACE"/>
    <w:rsid w:val="00C81162"/>
    <w:rsid w:val="00C8245A"/>
    <w:rsid w:val="00C83666"/>
    <w:rsid w:val="00C84FEA"/>
    <w:rsid w:val="00C85EEB"/>
    <w:rsid w:val="00C870B5"/>
    <w:rsid w:val="00C907DF"/>
    <w:rsid w:val="00C91630"/>
    <w:rsid w:val="00C9558A"/>
    <w:rsid w:val="00C966EB"/>
    <w:rsid w:val="00CA04B1"/>
    <w:rsid w:val="00CA0CD1"/>
    <w:rsid w:val="00CA2DFC"/>
    <w:rsid w:val="00CA4094"/>
    <w:rsid w:val="00CA4EC9"/>
    <w:rsid w:val="00CB03D4"/>
    <w:rsid w:val="00CB0617"/>
    <w:rsid w:val="00CB37FE"/>
    <w:rsid w:val="00CB6F7F"/>
    <w:rsid w:val="00CC35EF"/>
    <w:rsid w:val="00CC474B"/>
    <w:rsid w:val="00CC4D1B"/>
    <w:rsid w:val="00CC5048"/>
    <w:rsid w:val="00CC55D6"/>
    <w:rsid w:val="00CC6246"/>
    <w:rsid w:val="00CC72AA"/>
    <w:rsid w:val="00CD5FC7"/>
    <w:rsid w:val="00CE00E4"/>
    <w:rsid w:val="00CE2939"/>
    <w:rsid w:val="00CE5E46"/>
    <w:rsid w:val="00CF49CC"/>
    <w:rsid w:val="00CF4A4E"/>
    <w:rsid w:val="00D04F0B"/>
    <w:rsid w:val="00D1463A"/>
    <w:rsid w:val="00D169D9"/>
    <w:rsid w:val="00D177B2"/>
    <w:rsid w:val="00D20732"/>
    <w:rsid w:val="00D219E4"/>
    <w:rsid w:val="00D27A24"/>
    <w:rsid w:val="00D31B16"/>
    <w:rsid w:val="00D32DDF"/>
    <w:rsid w:val="00D3538D"/>
    <w:rsid w:val="00D36B2C"/>
    <w:rsid w:val="00D3700C"/>
    <w:rsid w:val="00D51356"/>
    <w:rsid w:val="00D551FF"/>
    <w:rsid w:val="00D55569"/>
    <w:rsid w:val="00D60D08"/>
    <w:rsid w:val="00D62220"/>
    <w:rsid w:val="00D632F1"/>
    <w:rsid w:val="00D638E0"/>
    <w:rsid w:val="00D64017"/>
    <w:rsid w:val="00D653B1"/>
    <w:rsid w:val="00D72620"/>
    <w:rsid w:val="00D72943"/>
    <w:rsid w:val="00D74AE1"/>
    <w:rsid w:val="00D75D42"/>
    <w:rsid w:val="00D765EA"/>
    <w:rsid w:val="00D776AF"/>
    <w:rsid w:val="00D80B20"/>
    <w:rsid w:val="00D84CE3"/>
    <w:rsid w:val="00D865A8"/>
    <w:rsid w:val="00D9012A"/>
    <w:rsid w:val="00D92C2D"/>
    <w:rsid w:val="00D9361E"/>
    <w:rsid w:val="00DA17CD"/>
    <w:rsid w:val="00DA764C"/>
    <w:rsid w:val="00DB1A85"/>
    <w:rsid w:val="00DB25B3"/>
    <w:rsid w:val="00DB3BF1"/>
    <w:rsid w:val="00DB5296"/>
    <w:rsid w:val="00DC13DB"/>
    <w:rsid w:val="00DC2547"/>
    <w:rsid w:val="00DC2FF3"/>
    <w:rsid w:val="00DC5FA4"/>
    <w:rsid w:val="00DD1F00"/>
    <w:rsid w:val="00DD5624"/>
    <w:rsid w:val="00DD5D09"/>
    <w:rsid w:val="00DD72D8"/>
    <w:rsid w:val="00DD72FB"/>
    <w:rsid w:val="00DE0893"/>
    <w:rsid w:val="00DE11FC"/>
    <w:rsid w:val="00DE2814"/>
    <w:rsid w:val="00DE4AEA"/>
    <w:rsid w:val="00DE6796"/>
    <w:rsid w:val="00DE6A4E"/>
    <w:rsid w:val="00DE7712"/>
    <w:rsid w:val="00DF61BF"/>
    <w:rsid w:val="00E00CEB"/>
    <w:rsid w:val="00E0120D"/>
    <w:rsid w:val="00E01272"/>
    <w:rsid w:val="00E03067"/>
    <w:rsid w:val="00E03846"/>
    <w:rsid w:val="00E14B03"/>
    <w:rsid w:val="00E15FBE"/>
    <w:rsid w:val="00E16EB4"/>
    <w:rsid w:val="00E17131"/>
    <w:rsid w:val="00E2038D"/>
    <w:rsid w:val="00E20A7D"/>
    <w:rsid w:val="00E2170F"/>
    <w:rsid w:val="00E21A27"/>
    <w:rsid w:val="00E24BE4"/>
    <w:rsid w:val="00E27A2F"/>
    <w:rsid w:val="00E327D8"/>
    <w:rsid w:val="00E3652C"/>
    <w:rsid w:val="00E376EE"/>
    <w:rsid w:val="00E37F4C"/>
    <w:rsid w:val="00E4021C"/>
    <w:rsid w:val="00E42A94"/>
    <w:rsid w:val="00E42F36"/>
    <w:rsid w:val="00E458BF"/>
    <w:rsid w:val="00E46AF0"/>
    <w:rsid w:val="00E50AC3"/>
    <w:rsid w:val="00E54BFB"/>
    <w:rsid w:val="00E54CD7"/>
    <w:rsid w:val="00E56C13"/>
    <w:rsid w:val="00E628EE"/>
    <w:rsid w:val="00E64D4F"/>
    <w:rsid w:val="00E67E8F"/>
    <w:rsid w:val="00E67F6D"/>
    <w:rsid w:val="00E706E7"/>
    <w:rsid w:val="00E743D8"/>
    <w:rsid w:val="00E814E6"/>
    <w:rsid w:val="00E83A32"/>
    <w:rsid w:val="00E84229"/>
    <w:rsid w:val="00E84965"/>
    <w:rsid w:val="00E84C34"/>
    <w:rsid w:val="00E86C8E"/>
    <w:rsid w:val="00E86CB8"/>
    <w:rsid w:val="00E90E4E"/>
    <w:rsid w:val="00E9391E"/>
    <w:rsid w:val="00EA1052"/>
    <w:rsid w:val="00EA218F"/>
    <w:rsid w:val="00EA2601"/>
    <w:rsid w:val="00EA2D92"/>
    <w:rsid w:val="00EA4F29"/>
    <w:rsid w:val="00EA5B27"/>
    <w:rsid w:val="00EA5F83"/>
    <w:rsid w:val="00EA6F9D"/>
    <w:rsid w:val="00EB0691"/>
    <w:rsid w:val="00EB6F3C"/>
    <w:rsid w:val="00EC0F4D"/>
    <w:rsid w:val="00EC1BC5"/>
    <w:rsid w:val="00EC1E2C"/>
    <w:rsid w:val="00EC2B9A"/>
    <w:rsid w:val="00EC3723"/>
    <w:rsid w:val="00EC422B"/>
    <w:rsid w:val="00EC494B"/>
    <w:rsid w:val="00EC568A"/>
    <w:rsid w:val="00EC65DB"/>
    <w:rsid w:val="00EC7C87"/>
    <w:rsid w:val="00ED01E0"/>
    <w:rsid w:val="00ED030E"/>
    <w:rsid w:val="00ED20C4"/>
    <w:rsid w:val="00ED2A8D"/>
    <w:rsid w:val="00ED6862"/>
    <w:rsid w:val="00EE2D82"/>
    <w:rsid w:val="00EE54CB"/>
    <w:rsid w:val="00EE6424"/>
    <w:rsid w:val="00EE6F70"/>
    <w:rsid w:val="00EF1C54"/>
    <w:rsid w:val="00EF404B"/>
    <w:rsid w:val="00F00376"/>
    <w:rsid w:val="00F01F0C"/>
    <w:rsid w:val="00F02A5A"/>
    <w:rsid w:val="00F11368"/>
    <w:rsid w:val="00F11764"/>
    <w:rsid w:val="00F1482A"/>
    <w:rsid w:val="00F157E2"/>
    <w:rsid w:val="00F15EB7"/>
    <w:rsid w:val="00F21FE5"/>
    <w:rsid w:val="00F256DC"/>
    <w:rsid w:val="00F259E2"/>
    <w:rsid w:val="00F31AB1"/>
    <w:rsid w:val="00F36A5B"/>
    <w:rsid w:val="00F3779F"/>
    <w:rsid w:val="00F405FC"/>
    <w:rsid w:val="00F42416"/>
    <w:rsid w:val="00F43832"/>
    <w:rsid w:val="00F45F0C"/>
    <w:rsid w:val="00F47E01"/>
    <w:rsid w:val="00F5053C"/>
    <w:rsid w:val="00F527AC"/>
    <w:rsid w:val="00F5503F"/>
    <w:rsid w:val="00F61D83"/>
    <w:rsid w:val="00F640DB"/>
    <w:rsid w:val="00F64665"/>
    <w:rsid w:val="00F65DD1"/>
    <w:rsid w:val="00F707B3"/>
    <w:rsid w:val="00F70E3E"/>
    <w:rsid w:val="00F71135"/>
    <w:rsid w:val="00F721C1"/>
    <w:rsid w:val="00F74309"/>
    <w:rsid w:val="00F76275"/>
    <w:rsid w:val="00F80010"/>
    <w:rsid w:val="00F81A49"/>
    <w:rsid w:val="00F848EA"/>
    <w:rsid w:val="00F90461"/>
    <w:rsid w:val="00F93B28"/>
    <w:rsid w:val="00F949F2"/>
    <w:rsid w:val="00F96483"/>
    <w:rsid w:val="00FA0508"/>
    <w:rsid w:val="00FA130A"/>
    <w:rsid w:val="00FA1F85"/>
    <w:rsid w:val="00FA34C7"/>
    <w:rsid w:val="00FA370D"/>
    <w:rsid w:val="00FA6321"/>
    <w:rsid w:val="00FA656F"/>
    <w:rsid w:val="00FA7ABF"/>
    <w:rsid w:val="00FC378B"/>
    <w:rsid w:val="00FC3977"/>
    <w:rsid w:val="00FC5D7B"/>
    <w:rsid w:val="00FC6CF2"/>
    <w:rsid w:val="00FC7A76"/>
    <w:rsid w:val="00FC7E2C"/>
    <w:rsid w:val="00FD2566"/>
    <w:rsid w:val="00FD2F16"/>
    <w:rsid w:val="00FD6065"/>
    <w:rsid w:val="00FE0029"/>
    <w:rsid w:val="00FE1D34"/>
    <w:rsid w:val="00FE244F"/>
    <w:rsid w:val="00FE2A6F"/>
    <w:rsid w:val="00FE3ACB"/>
    <w:rsid w:val="00FF3FDC"/>
    <w:rsid w:val="00FF40CE"/>
    <w:rsid w:val="00FF590A"/>
    <w:rsid w:val="00FF59B9"/>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B8212A"/>
  <w15:docId w15:val="{3D93ABD6-E547-4212-9550-AAE3F35F1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2B5231"/>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A05463"/>
    <w:pPr>
      <w:keepNext/>
      <w:keepLines/>
      <w:numPr>
        <w:ilvl w:val="1"/>
        <w:numId w:val="15"/>
      </w:numPr>
      <w:tabs>
        <w:tab w:val="clear" w:pos="2127"/>
      </w:tabs>
      <w:ind w:left="0" w:right="709" w:firstLine="0"/>
      <w:jc w:val="both"/>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2B5231"/>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2B5231"/>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A05463"/>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C650B"/>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2C5E6C"/>
    <w:pPr>
      <w:tabs>
        <w:tab w:val="right" w:leader="dot" w:pos="9781"/>
      </w:tabs>
      <w:spacing w:after="60"/>
      <w:ind w:left="1276" w:right="424" w:hanging="1276"/>
    </w:pPr>
    <w:rPr>
      <w:i/>
      <w:noProof/>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303ED2"/>
    <w:pPr>
      <w:tabs>
        <w:tab w:val="right" w:leader="dot" w:pos="10195"/>
      </w:tabs>
      <w:spacing w:after="60"/>
      <w:ind w:left="1134" w:hanging="709"/>
    </w:pPr>
    <w:rPr>
      <w:noProof/>
    </w:r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qFormat/>
    <w:rsid w:val="00332A7B"/>
    <w:pPr>
      <w:numPr>
        <w:numId w:val="10"/>
      </w:numPr>
      <w:spacing w:before="240" w:after="240"/>
    </w:pPr>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2B5231"/>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 w:type="paragraph" w:styleId="ListParagraph">
    <w:name w:val="List Paragraph"/>
    <w:basedOn w:val="Normal"/>
    <w:uiPriority w:val="34"/>
    <w:qFormat/>
    <w:rsid w:val="00750574"/>
    <w:pPr>
      <w:spacing w:line="240" w:lineRule="auto"/>
      <w:ind w:left="720"/>
      <w:contextualSpacing/>
    </w:pPr>
    <w:rPr>
      <w:rFonts w:ascii="Times New Roman" w:eastAsia="Times New Roman" w:hAnsi="Times New Roman" w:cs="Times New Roman"/>
      <w:sz w:val="24"/>
      <w:szCs w:val="24"/>
      <w:lang w:eastAsia="en-GB"/>
    </w:rPr>
  </w:style>
  <w:style w:type="paragraph" w:styleId="Revision">
    <w:name w:val="Revision"/>
    <w:hidden/>
    <w:uiPriority w:val="99"/>
    <w:semiHidden/>
    <w:rsid w:val="00270EDA"/>
    <w:pPr>
      <w:spacing w:after="0" w:line="240" w:lineRule="auto"/>
    </w:pPr>
    <w:rPr>
      <w:sz w:val="18"/>
      <w:lang w:val="en-GB"/>
    </w:rPr>
  </w:style>
  <w:style w:type="character" w:styleId="IntenseEmphasis">
    <w:name w:val="Intense Emphasis"/>
    <w:basedOn w:val="DefaultParagraphFont"/>
    <w:uiPriority w:val="21"/>
    <w:qFormat/>
    <w:rsid w:val="00A21FD1"/>
    <w:rPr>
      <w:b/>
      <w:bCs/>
      <w:i/>
      <w:iCs/>
      <w:color w:val="00558C"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287159">
      <w:bodyDiv w:val="1"/>
      <w:marLeft w:val="0"/>
      <w:marRight w:val="0"/>
      <w:marTop w:val="0"/>
      <w:marBottom w:val="0"/>
      <w:divBdr>
        <w:top w:val="none" w:sz="0" w:space="0" w:color="auto"/>
        <w:left w:val="none" w:sz="0" w:space="0" w:color="auto"/>
        <w:bottom w:val="none" w:sz="0" w:space="0" w:color="auto"/>
        <w:right w:val="none" w:sz="0" w:space="0" w:color="auto"/>
      </w:divBdr>
    </w:div>
    <w:div w:id="147595803">
      <w:bodyDiv w:val="1"/>
      <w:marLeft w:val="0"/>
      <w:marRight w:val="0"/>
      <w:marTop w:val="0"/>
      <w:marBottom w:val="0"/>
      <w:divBdr>
        <w:top w:val="none" w:sz="0" w:space="0" w:color="auto"/>
        <w:left w:val="none" w:sz="0" w:space="0" w:color="auto"/>
        <w:bottom w:val="none" w:sz="0" w:space="0" w:color="auto"/>
        <w:right w:val="none" w:sz="0" w:space="0" w:color="auto"/>
      </w:divBdr>
      <w:divsChild>
        <w:div w:id="1953901161">
          <w:marLeft w:val="446"/>
          <w:marRight w:val="0"/>
          <w:marTop w:val="0"/>
          <w:marBottom w:val="120"/>
          <w:divBdr>
            <w:top w:val="none" w:sz="0" w:space="0" w:color="auto"/>
            <w:left w:val="none" w:sz="0" w:space="0" w:color="auto"/>
            <w:bottom w:val="none" w:sz="0" w:space="0" w:color="auto"/>
            <w:right w:val="none" w:sz="0" w:space="0" w:color="auto"/>
          </w:divBdr>
        </w:div>
      </w:divsChild>
    </w:div>
    <w:div w:id="449665758">
      <w:bodyDiv w:val="1"/>
      <w:marLeft w:val="0"/>
      <w:marRight w:val="0"/>
      <w:marTop w:val="0"/>
      <w:marBottom w:val="0"/>
      <w:divBdr>
        <w:top w:val="none" w:sz="0" w:space="0" w:color="auto"/>
        <w:left w:val="none" w:sz="0" w:space="0" w:color="auto"/>
        <w:bottom w:val="none" w:sz="0" w:space="0" w:color="auto"/>
        <w:right w:val="none" w:sz="0" w:space="0" w:color="auto"/>
      </w:divBdr>
    </w:div>
    <w:div w:id="594241464">
      <w:bodyDiv w:val="1"/>
      <w:marLeft w:val="0"/>
      <w:marRight w:val="0"/>
      <w:marTop w:val="0"/>
      <w:marBottom w:val="0"/>
      <w:divBdr>
        <w:top w:val="none" w:sz="0" w:space="0" w:color="auto"/>
        <w:left w:val="none" w:sz="0" w:space="0" w:color="auto"/>
        <w:bottom w:val="none" w:sz="0" w:space="0" w:color="auto"/>
        <w:right w:val="none" w:sz="0" w:space="0" w:color="auto"/>
      </w:divBdr>
      <w:divsChild>
        <w:div w:id="890924521">
          <w:marLeft w:val="0"/>
          <w:marRight w:val="0"/>
          <w:marTop w:val="0"/>
          <w:marBottom w:val="0"/>
          <w:divBdr>
            <w:top w:val="none" w:sz="0" w:space="0" w:color="auto"/>
            <w:left w:val="none" w:sz="0" w:space="0" w:color="auto"/>
            <w:bottom w:val="none" w:sz="0" w:space="0" w:color="auto"/>
            <w:right w:val="none" w:sz="0" w:space="0" w:color="auto"/>
          </w:divBdr>
          <w:divsChild>
            <w:div w:id="642854483">
              <w:marLeft w:val="0"/>
              <w:marRight w:val="0"/>
              <w:marTop w:val="0"/>
              <w:marBottom w:val="0"/>
              <w:divBdr>
                <w:top w:val="none" w:sz="0" w:space="0" w:color="auto"/>
                <w:left w:val="none" w:sz="0" w:space="0" w:color="auto"/>
                <w:bottom w:val="none" w:sz="0" w:space="0" w:color="auto"/>
                <w:right w:val="none" w:sz="0" w:space="0" w:color="auto"/>
              </w:divBdr>
              <w:divsChild>
                <w:div w:id="9432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901273">
      <w:bodyDiv w:val="1"/>
      <w:marLeft w:val="0"/>
      <w:marRight w:val="0"/>
      <w:marTop w:val="0"/>
      <w:marBottom w:val="0"/>
      <w:divBdr>
        <w:top w:val="none" w:sz="0" w:space="0" w:color="auto"/>
        <w:left w:val="none" w:sz="0" w:space="0" w:color="auto"/>
        <w:bottom w:val="none" w:sz="0" w:space="0" w:color="auto"/>
        <w:right w:val="none" w:sz="0" w:space="0" w:color="auto"/>
      </w:divBdr>
      <w:divsChild>
        <w:div w:id="1921214244">
          <w:marLeft w:val="446"/>
          <w:marRight w:val="0"/>
          <w:marTop w:val="0"/>
          <w:marBottom w:val="120"/>
          <w:divBdr>
            <w:top w:val="none" w:sz="0" w:space="0" w:color="auto"/>
            <w:left w:val="none" w:sz="0" w:space="0" w:color="auto"/>
            <w:bottom w:val="none" w:sz="0" w:space="0" w:color="auto"/>
            <w:right w:val="none" w:sz="0" w:space="0" w:color="auto"/>
          </w:divBdr>
        </w:div>
        <w:div w:id="512384111">
          <w:marLeft w:val="446"/>
          <w:marRight w:val="0"/>
          <w:marTop w:val="0"/>
          <w:marBottom w:val="120"/>
          <w:divBdr>
            <w:top w:val="none" w:sz="0" w:space="0" w:color="auto"/>
            <w:left w:val="none" w:sz="0" w:space="0" w:color="auto"/>
            <w:bottom w:val="none" w:sz="0" w:space="0" w:color="auto"/>
            <w:right w:val="none" w:sz="0" w:space="0" w:color="auto"/>
          </w:divBdr>
        </w:div>
        <w:div w:id="1849245545">
          <w:marLeft w:val="446"/>
          <w:marRight w:val="0"/>
          <w:marTop w:val="0"/>
          <w:marBottom w:val="120"/>
          <w:divBdr>
            <w:top w:val="none" w:sz="0" w:space="0" w:color="auto"/>
            <w:left w:val="none" w:sz="0" w:space="0" w:color="auto"/>
            <w:bottom w:val="none" w:sz="0" w:space="0" w:color="auto"/>
            <w:right w:val="none" w:sz="0" w:space="0" w:color="auto"/>
          </w:divBdr>
        </w:div>
      </w:divsChild>
    </w:div>
    <w:div w:id="924651228">
      <w:bodyDiv w:val="1"/>
      <w:marLeft w:val="0"/>
      <w:marRight w:val="0"/>
      <w:marTop w:val="0"/>
      <w:marBottom w:val="0"/>
      <w:divBdr>
        <w:top w:val="none" w:sz="0" w:space="0" w:color="auto"/>
        <w:left w:val="none" w:sz="0" w:space="0" w:color="auto"/>
        <w:bottom w:val="none" w:sz="0" w:space="0" w:color="auto"/>
        <w:right w:val="none" w:sz="0" w:space="0" w:color="auto"/>
      </w:divBdr>
      <w:divsChild>
        <w:div w:id="1769496617">
          <w:marLeft w:val="0"/>
          <w:marRight w:val="0"/>
          <w:marTop w:val="0"/>
          <w:marBottom w:val="0"/>
          <w:divBdr>
            <w:top w:val="none" w:sz="0" w:space="0" w:color="auto"/>
            <w:left w:val="none" w:sz="0" w:space="0" w:color="auto"/>
            <w:bottom w:val="none" w:sz="0" w:space="0" w:color="auto"/>
            <w:right w:val="none" w:sz="0" w:space="0" w:color="auto"/>
          </w:divBdr>
          <w:divsChild>
            <w:div w:id="453791455">
              <w:marLeft w:val="0"/>
              <w:marRight w:val="0"/>
              <w:marTop w:val="0"/>
              <w:marBottom w:val="0"/>
              <w:divBdr>
                <w:top w:val="none" w:sz="0" w:space="0" w:color="auto"/>
                <w:left w:val="none" w:sz="0" w:space="0" w:color="auto"/>
                <w:bottom w:val="none" w:sz="0" w:space="0" w:color="auto"/>
                <w:right w:val="none" w:sz="0" w:space="0" w:color="auto"/>
              </w:divBdr>
              <w:divsChild>
                <w:div w:id="641352436">
                  <w:marLeft w:val="0"/>
                  <w:marRight w:val="0"/>
                  <w:marTop w:val="0"/>
                  <w:marBottom w:val="0"/>
                  <w:divBdr>
                    <w:top w:val="none" w:sz="0" w:space="0" w:color="auto"/>
                    <w:left w:val="none" w:sz="0" w:space="0" w:color="auto"/>
                    <w:bottom w:val="none" w:sz="0" w:space="0" w:color="auto"/>
                    <w:right w:val="none" w:sz="0" w:space="0" w:color="auto"/>
                  </w:divBdr>
                  <w:divsChild>
                    <w:div w:id="68741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330088">
      <w:bodyDiv w:val="1"/>
      <w:marLeft w:val="0"/>
      <w:marRight w:val="0"/>
      <w:marTop w:val="0"/>
      <w:marBottom w:val="0"/>
      <w:divBdr>
        <w:top w:val="none" w:sz="0" w:space="0" w:color="auto"/>
        <w:left w:val="none" w:sz="0" w:space="0" w:color="auto"/>
        <w:bottom w:val="none" w:sz="0" w:space="0" w:color="auto"/>
        <w:right w:val="none" w:sz="0" w:space="0" w:color="auto"/>
      </w:divBdr>
      <w:divsChild>
        <w:div w:id="740323780">
          <w:marLeft w:val="446"/>
          <w:marRight w:val="0"/>
          <w:marTop w:val="0"/>
          <w:marBottom w:val="120"/>
          <w:divBdr>
            <w:top w:val="none" w:sz="0" w:space="0" w:color="auto"/>
            <w:left w:val="none" w:sz="0" w:space="0" w:color="auto"/>
            <w:bottom w:val="none" w:sz="0" w:space="0" w:color="auto"/>
            <w:right w:val="none" w:sz="0" w:space="0" w:color="auto"/>
          </w:divBdr>
        </w:div>
        <w:div w:id="1837260291">
          <w:marLeft w:val="446"/>
          <w:marRight w:val="0"/>
          <w:marTop w:val="0"/>
          <w:marBottom w:val="120"/>
          <w:divBdr>
            <w:top w:val="none" w:sz="0" w:space="0" w:color="auto"/>
            <w:left w:val="none" w:sz="0" w:space="0" w:color="auto"/>
            <w:bottom w:val="none" w:sz="0" w:space="0" w:color="auto"/>
            <w:right w:val="none" w:sz="0" w:space="0" w:color="auto"/>
          </w:divBdr>
        </w:div>
      </w:divsChild>
    </w:div>
    <w:div w:id="1245340715">
      <w:bodyDiv w:val="1"/>
      <w:marLeft w:val="0"/>
      <w:marRight w:val="0"/>
      <w:marTop w:val="0"/>
      <w:marBottom w:val="0"/>
      <w:divBdr>
        <w:top w:val="none" w:sz="0" w:space="0" w:color="auto"/>
        <w:left w:val="none" w:sz="0" w:space="0" w:color="auto"/>
        <w:bottom w:val="none" w:sz="0" w:space="0" w:color="auto"/>
        <w:right w:val="none" w:sz="0" w:space="0" w:color="auto"/>
      </w:divBdr>
    </w:div>
    <w:div w:id="1575552069">
      <w:bodyDiv w:val="1"/>
      <w:marLeft w:val="0"/>
      <w:marRight w:val="0"/>
      <w:marTop w:val="0"/>
      <w:marBottom w:val="0"/>
      <w:divBdr>
        <w:top w:val="none" w:sz="0" w:space="0" w:color="auto"/>
        <w:left w:val="none" w:sz="0" w:space="0" w:color="auto"/>
        <w:bottom w:val="none" w:sz="0" w:space="0" w:color="auto"/>
        <w:right w:val="none" w:sz="0" w:space="0" w:color="auto"/>
      </w:divBdr>
      <w:divsChild>
        <w:div w:id="1761562189">
          <w:marLeft w:val="446"/>
          <w:marRight w:val="0"/>
          <w:marTop w:val="0"/>
          <w:marBottom w:val="120"/>
          <w:divBdr>
            <w:top w:val="none" w:sz="0" w:space="0" w:color="auto"/>
            <w:left w:val="none" w:sz="0" w:space="0" w:color="auto"/>
            <w:bottom w:val="none" w:sz="0" w:space="0" w:color="auto"/>
            <w:right w:val="none" w:sz="0" w:space="0" w:color="auto"/>
          </w:divBdr>
        </w:div>
        <w:div w:id="459879743">
          <w:marLeft w:val="446"/>
          <w:marRight w:val="0"/>
          <w:marTop w:val="0"/>
          <w:marBottom w:val="120"/>
          <w:divBdr>
            <w:top w:val="none" w:sz="0" w:space="0" w:color="auto"/>
            <w:left w:val="none" w:sz="0" w:space="0" w:color="auto"/>
            <w:bottom w:val="none" w:sz="0" w:space="0" w:color="auto"/>
            <w:right w:val="none" w:sz="0" w:space="0" w:color="auto"/>
          </w:divBdr>
        </w:div>
        <w:div w:id="329258191">
          <w:marLeft w:val="446"/>
          <w:marRight w:val="0"/>
          <w:marTop w:val="0"/>
          <w:marBottom w:val="120"/>
          <w:divBdr>
            <w:top w:val="none" w:sz="0" w:space="0" w:color="auto"/>
            <w:left w:val="none" w:sz="0" w:space="0" w:color="auto"/>
            <w:bottom w:val="none" w:sz="0" w:space="0" w:color="auto"/>
            <w:right w:val="none" w:sz="0" w:space="0" w:color="auto"/>
          </w:divBdr>
        </w:div>
      </w:divsChild>
    </w:div>
    <w:div w:id="1668709227">
      <w:bodyDiv w:val="1"/>
      <w:marLeft w:val="0"/>
      <w:marRight w:val="0"/>
      <w:marTop w:val="0"/>
      <w:marBottom w:val="0"/>
      <w:divBdr>
        <w:top w:val="none" w:sz="0" w:space="0" w:color="auto"/>
        <w:left w:val="none" w:sz="0" w:space="0" w:color="auto"/>
        <w:bottom w:val="none" w:sz="0" w:space="0" w:color="auto"/>
        <w:right w:val="none" w:sz="0" w:space="0" w:color="auto"/>
      </w:divBdr>
    </w:div>
    <w:div w:id="1812095915">
      <w:bodyDiv w:val="1"/>
      <w:marLeft w:val="0"/>
      <w:marRight w:val="0"/>
      <w:marTop w:val="0"/>
      <w:marBottom w:val="0"/>
      <w:divBdr>
        <w:top w:val="none" w:sz="0" w:space="0" w:color="auto"/>
        <w:left w:val="none" w:sz="0" w:space="0" w:color="auto"/>
        <w:bottom w:val="none" w:sz="0" w:space="0" w:color="auto"/>
        <w:right w:val="none" w:sz="0" w:space="0" w:color="auto"/>
      </w:divBdr>
    </w:div>
    <w:div w:id="2066760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9" Type="http://schemas.openxmlformats.org/officeDocument/2006/relationships/diagramQuickStyle" Target="diagrams/quickStyle2.xml"/><Relationship Id="rId21" Type="http://schemas.openxmlformats.org/officeDocument/2006/relationships/footer" Target="footer4.xml"/><Relationship Id="rId34" Type="http://schemas.openxmlformats.org/officeDocument/2006/relationships/diagramQuickStyle" Target="diagrams/quickStyle1.xml"/><Relationship Id="rId42" Type="http://schemas.openxmlformats.org/officeDocument/2006/relationships/image" Target="media/image6.jpeg"/><Relationship Id="rId47" Type="http://schemas.openxmlformats.org/officeDocument/2006/relationships/image" Target="media/image7.png"/><Relationship Id="rId50" Type="http://schemas.openxmlformats.org/officeDocument/2006/relationships/footer" Target="footer7.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9" Type="http://schemas.microsoft.com/office/2011/relationships/commentsExtended" Target="commentsExtended.xml"/><Relationship Id="rId11" Type="http://schemas.openxmlformats.org/officeDocument/2006/relationships/image" Target="media/image1.png"/><Relationship Id="rId24" Type="http://schemas.openxmlformats.org/officeDocument/2006/relationships/header" Target="header8.xml"/><Relationship Id="rId32" Type="http://schemas.openxmlformats.org/officeDocument/2006/relationships/diagramData" Target="diagrams/data1.xml"/><Relationship Id="rId37" Type="http://schemas.openxmlformats.org/officeDocument/2006/relationships/diagramData" Target="diagrams/data2.xml"/><Relationship Id="rId40" Type="http://schemas.openxmlformats.org/officeDocument/2006/relationships/diagramColors" Target="diagrams/colors2.xml"/><Relationship Id="rId45" Type="http://schemas.openxmlformats.org/officeDocument/2006/relationships/footer" Target="footer6.xml"/><Relationship Id="rId53" Type="http://schemas.microsoft.com/office/2011/relationships/people" Target="people.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eader" Target="header4.xml"/><Relationship Id="rId31" Type="http://schemas.microsoft.com/office/2018/08/relationships/commentsExtensible" Target="commentsExtensible.xml"/><Relationship Id="rId44" Type="http://schemas.openxmlformats.org/officeDocument/2006/relationships/header" Target="header11.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image" Target="media/image5.png"/><Relationship Id="rId30" Type="http://schemas.microsoft.com/office/2016/09/relationships/commentsIds" Target="commentsIds.xml"/><Relationship Id="rId35" Type="http://schemas.openxmlformats.org/officeDocument/2006/relationships/diagramColors" Target="diagrams/colors1.xml"/><Relationship Id="rId43" Type="http://schemas.openxmlformats.org/officeDocument/2006/relationships/header" Target="header10.xml"/><Relationship Id="rId48" Type="http://schemas.openxmlformats.org/officeDocument/2006/relationships/header" Target="header13.xml"/><Relationship Id="rId8" Type="http://schemas.openxmlformats.org/officeDocument/2006/relationships/webSettings" Target="webSettings.xml"/><Relationship Id="rId51" Type="http://schemas.openxmlformats.org/officeDocument/2006/relationships/header" Target="header15.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header" Target="header9.xml"/><Relationship Id="rId33" Type="http://schemas.openxmlformats.org/officeDocument/2006/relationships/diagramLayout" Target="diagrams/layout1.xml"/><Relationship Id="rId38" Type="http://schemas.openxmlformats.org/officeDocument/2006/relationships/diagramLayout" Target="diagrams/layout2.xml"/><Relationship Id="rId46" Type="http://schemas.openxmlformats.org/officeDocument/2006/relationships/header" Target="header12.xml"/><Relationship Id="rId20" Type="http://schemas.openxmlformats.org/officeDocument/2006/relationships/header" Target="header5.xml"/><Relationship Id="rId41" Type="http://schemas.microsoft.com/office/2007/relationships/diagramDrawing" Target="diagrams/drawing2.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comments" Target="comments.xml"/><Relationship Id="rId36" Type="http://schemas.microsoft.com/office/2007/relationships/diagramDrawing" Target="diagrams/drawing1.xml"/><Relationship Id="rId49" Type="http://schemas.openxmlformats.org/officeDocument/2006/relationships/header" Target="header1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905585A-0915-41C8-B167-9F507B35A56A}" type="doc">
      <dgm:prSet loTypeId="urn:microsoft.com/office/officeart/2005/8/layout/process1" loCatId="process" qsTypeId="urn:microsoft.com/office/officeart/2005/8/quickstyle/simple1" qsCatId="simple" csTypeId="urn:microsoft.com/office/officeart/2005/8/colors/accent1_2" csCatId="accent1" phldr="1"/>
      <dgm:spPr/>
    </dgm:pt>
    <dgm:pt modelId="{B5493B9F-6896-476B-8DD2-05D83E522D13}">
      <dgm:prSet phldrT="[Tekst]"/>
      <dgm:spPr/>
      <dgm:t>
        <a:bodyPr/>
        <a:lstStyle/>
        <a:p>
          <a:r>
            <a:rPr lang="da-DK"/>
            <a:t>Hazard</a:t>
          </a:r>
        </a:p>
      </dgm:t>
    </dgm:pt>
    <dgm:pt modelId="{C202E2E8-4396-475F-9D0E-07385E842456}" type="parTrans" cxnId="{90E758DC-2769-4168-94FE-F25859C2BB43}">
      <dgm:prSet/>
      <dgm:spPr/>
      <dgm:t>
        <a:bodyPr/>
        <a:lstStyle/>
        <a:p>
          <a:endParaRPr lang="da-DK"/>
        </a:p>
      </dgm:t>
    </dgm:pt>
    <dgm:pt modelId="{67E40DED-EB25-4DBC-B98E-05C0D381E8A3}" type="sibTrans" cxnId="{90E758DC-2769-4168-94FE-F25859C2BB43}">
      <dgm:prSet/>
      <dgm:spPr/>
      <dgm:t>
        <a:bodyPr/>
        <a:lstStyle/>
        <a:p>
          <a:endParaRPr lang="da-DK"/>
        </a:p>
      </dgm:t>
    </dgm:pt>
    <dgm:pt modelId="{C2BB19B5-40BF-4B48-9070-94DCBD9B5524}">
      <dgm:prSet phldrT="[Tekst]"/>
      <dgm:spPr/>
      <dgm:t>
        <a:bodyPr/>
        <a:lstStyle/>
        <a:p>
          <a:pPr algn="ctr"/>
          <a:r>
            <a:rPr lang="da-DK"/>
            <a:t>Undesirable</a:t>
          </a:r>
          <a:br>
            <a:rPr lang="da-DK"/>
          </a:br>
          <a:r>
            <a:rPr lang="da-DK"/>
            <a:t>scenario/incident</a:t>
          </a:r>
        </a:p>
      </dgm:t>
    </dgm:pt>
    <dgm:pt modelId="{4D42D466-4F1D-4726-B7E6-211A03163363}" type="parTrans" cxnId="{BC78F3C9-448A-449B-9879-8D4F3A84B519}">
      <dgm:prSet/>
      <dgm:spPr/>
      <dgm:t>
        <a:bodyPr/>
        <a:lstStyle/>
        <a:p>
          <a:endParaRPr lang="da-DK"/>
        </a:p>
      </dgm:t>
    </dgm:pt>
    <dgm:pt modelId="{04E689C0-B0CA-4B17-A758-71EF954B1240}" type="sibTrans" cxnId="{BC78F3C9-448A-449B-9879-8D4F3A84B519}">
      <dgm:prSet/>
      <dgm:spPr/>
      <dgm:t>
        <a:bodyPr/>
        <a:lstStyle/>
        <a:p>
          <a:endParaRPr lang="da-DK"/>
        </a:p>
      </dgm:t>
    </dgm:pt>
    <dgm:pt modelId="{06D2F83B-B74A-4E89-ACC6-99E7E35179DE}">
      <dgm:prSet phldrT="[Tekst]"/>
      <dgm:spPr/>
      <dgm:t>
        <a:bodyPr/>
        <a:lstStyle/>
        <a:p>
          <a:r>
            <a:rPr lang="da-DK"/>
            <a:t>Impact/</a:t>
          </a:r>
          <a:br>
            <a:rPr lang="da-DK"/>
          </a:br>
          <a:r>
            <a:rPr lang="da-DK"/>
            <a:t>Consequences</a:t>
          </a:r>
        </a:p>
      </dgm:t>
    </dgm:pt>
    <dgm:pt modelId="{1242429E-3498-4544-821A-8997AA802266}" type="parTrans" cxnId="{A98BCB01-75C3-4716-AFAA-9098DA080F88}">
      <dgm:prSet/>
      <dgm:spPr/>
      <dgm:t>
        <a:bodyPr/>
        <a:lstStyle/>
        <a:p>
          <a:endParaRPr lang="da-DK"/>
        </a:p>
      </dgm:t>
    </dgm:pt>
    <dgm:pt modelId="{74033C0C-1693-483A-8068-658081111A1D}" type="sibTrans" cxnId="{A98BCB01-75C3-4716-AFAA-9098DA080F88}">
      <dgm:prSet/>
      <dgm:spPr/>
      <dgm:t>
        <a:bodyPr/>
        <a:lstStyle/>
        <a:p>
          <a:endParaRPr lang="da-DK"/>
        </a:p>
      </dgm:t>
    </dgm:pt>
    <dgm:pt modelId="{4E7391A2-0BDE-4664-A9B1-C505136A9160}" type="pres">
      <dgm:prSet presAssocID="{5905585A-0915-41C8-B167-9F507B35A56A}" presName="Name0" presStyleCnt="0">
        <dgm:presLayoutVars>
          <dgm:dir/>
          <dgm:resizeHandles val="exact"/>
        </dgm:presLayoutVars>
      </dgm:prSet>
      <dgm:spPr/>
    </dgm:pt>
    <dgm:pt modelId="{98C9899D-D1BF-4527-971E-457D0857D055}" type="pres">
      <dgm:prSet presAssocID="{B5493B9F-6896-476B-8DD2-05D83E522D13}" presName="node" presStyleLbl="node1" presStyleIdx="0" presStyleCnt="3">
        <dgm:presLayoutVars>
          <dgm:bulletEnabled val="1"/>
        </dgm:presLayoutVars>
      </dgm:prSet>
      <dgm:spPr/>
    </dgm:pt>
    <dgm:pt modelId="{3C18124B-CCC4-4669-91CF-E7BFB073065C}" type="pres">
      <dgm:prSet presAssocID="{67E40DED-EB25-4DBC-B98E-05C0D381E8A3}" presName="sibTrans" presStyleLbl="sibTrans2D1" presStyleIdx="0" presStyleCnt="2"/>
      <dgm:spPr/>
    </dgm:pt>
    <dgm:pt modelId="{9B7FE6B8-1F40-40DC-89B1-9E81CDDA2F50}" type="pres">
      <dgm:prSet presAssocID="{67E40DED-EB25-4DBC-B98E-05C0D381E8A3}" presName="connectorText" presStyleLbl="sibTrans2D1" presStyleIdx="0" presStyleCnt="2"/>
      <dgm:spPr/>
    </dgm:pt>
    <dgm:pt modelId="{CA7E7334-7465-4077-A363-26C5BB8E9515}" type="pres">
      <dgm:prSet presAssocID="{C2BB19B5-40BF-4B48-9070-94DCBD9B5524}" presName="node" presStyleLbl="node1" presStyleIdx="1" presStyleCnt="3">
        <dgm:presLayoutVars>
          <dgm:bulletEnabled val="1"/>
        </dgm:presLayoutVars>
      </dgm:prSet>
      <dgm:spPr/>
    </dgm:pt>
    <dgm:pt modelId="{C66CECBA-063A-4292-877A-A186C81E95E3}" type="pres">
      <dgm:prSet presAssocID="{04E689C0-B0CA-4B17-A758-71EF954B1240}" presName="sibTrans" presStyleLbl="sibTrans2D1" presStyleIdx="1" presStyleCnt="2"/>
      <dgm:spPr/>
    </dgm:pt>
    <dgm:pt modelId="{ADC47F58-A680-4E60-8A66-3431F6B3F512}" type="pres">
      <dgm:prSet presAssocID="{04E689C0-B0CA-4B17-A758-71EF954B1240}" presName="connectorText" presStyleLbl="sibTrans2D1" presStyleIdx="1" presStyleCnt="2"/>
      <dgm:spPr/>
    </dgm:pt>
    <dgm:pt modelId="{80CEC117-05F4-46E2-AC44-0ECA05AB53E6}" type="pres">
      <dgm:prSet presAssocID="{06D2F83B-B74A-4E89-ACC6-99E7E35179DE}" presName="node" presStyleLbl="node1" presStyleIdx="2" presStyleCnt="3">
        <dgm:presLayoutVars>
          <dgm:bulletEnabled val="1"/>
        </dgm:presLayoutVars>
      </dgm:prSet>
      <dgm:spPr/>
    </dgm:pt>
  </dgm:ptLst>
  <dgm:cxnLst>
    <dgm:cxn modelId="{A98BCB01-75C3-4716-AFAA-9098DA080F88}" srcId="{5905585A-0915-41C8-B167-9F507B35A56A}" destId="{06D2F83B-B74A-4E89-ACC6-99E7E35179DE}" srcOrd="2" destOrd="0" parTransId="{1242429E-3498-4544-821A-8997AA802266}" sibTransId="{74033C0C-1693-483A-8068-658081111A1D}"/>
    <dgm:cxn modelId="{A7192F24-D581-4E94-9ADB-EC655E2D150B}" type="presOf" srcId="{5905585A-0915-41C8-B167-9F507B35A56A}" destId="{4E7391A2-0BDE-4664-A9B1-C505136A9160}" srcOrd="0" destOrd="0" presId="urn:microsoft.com/office/officeart/2005/8/layout/process1"/>
    <dgm:cxn modelId="{244D0228-9E08-4C26-9E7C-D5BE7E9B9C8E}" type="presOf" srcId="{67E40DED-EB25-4DBC-B98E-05C0D381E8A3}" destId="{9B7FE6B8-1F40-40DC-89B1-9E81CDDA2F50}" srcOrd="1" destOrd="0" presId="urn:microsoft.com/office/officeart/2005/8/layout/process1"/>
    <dgm:cxn modelId="{BEBC0361-A7E3-4790-898D-45A938472573}" type="presOf" srcId="{04E689C0-B0CA-4B17-A758-71EF954B1240}" destId="{ADC47F58-A680-4E60-8A66-3431F6B3F512}" srcOrd="1" destOrd="0" presId="urn:microsoft.com/office/officeart/2005/8/layout/process1"/>
    <dgm:cxn modelId="{3565AC6C-3A18-494B-908A-E5AE7B6E271A}" type="presOf" srcId="{06D2F83B-B74A-4E89-ACC6-99E7E35179DE}" destId="{80CEC117-05F4-46E2-AC44-0ECA05AB53E6}" srcOrd="0" destOrd="0" presId="urn:microsoft.com/office/officeart/2005/8/layout/process1"/>
    <dgm:cxn modelId="{8CD3A897-2331-4BD6-B67C-7F0AFCA9FB22}" type="presOf" srcId="{67E40DED-EB25-4DBC-B98E-05C0D381E8A3}" destId="{3C18124B-CCC4-4669-91CF-E7BFB073065C}" srcOrd="0" destOrd="0" presId="urn:microsoft.com/office/officeart/2005/8/layout/process1"/>
    <dgm:cxn modelId="{9EBFD0BD-EF07-482F-AAC9-035717DF4743}" type="presOf" srcId="{B5493B9F-6896-476B-8DD2-05D83E522D13}" destId="{98C9899D-D1BF-4527-971E-457D0857D055}" srcOrd="0" destOrd="0" presId="urn:microsoft.com/office/officeart/2005/8/layout/process1"/>
    <dgm:cxn modelId="{1D6742C3-B2D1-4717-9BC7-8C321F11DC2A}" type="presOf" srcId="{C2BB19B5-40BF-4B48-9070-94DCBD9B5524}" destId="{CA7E7334-7465-4077-A363-26C5BB8E9515}" srcOrd="0" destOrd="0" presId="urn:microsoft.com/office/officeart/2005/8/layout/process1"/>
    <dgm:cxn modelId="{BC78F3C9-448A-449B-9879-8D4F3A84B519}" srcId="{5905585A-0915-41C8-B167-9F507B35A56A}" destId="{C2BB19B5-40BF-4B48-9070-94DCBD9B5524}" srcOrd="1" destOrd="0" parTransId="{4D42D466-4F1D-4726-B7E6-211A03163363}" sibTransId="{04E689C0-B0CA-4B17-A758-71EF954B1240}"/>
    <dgm:cxn modelId="{90E758DC-2769-4168-94FE-F25859C2BB43}" srcId="{5905585A-0915-41C8-B167-9F507B35A56A}" destId="{B5493B9F-6896-476B-8DD2-05D83E522D13}" srcOrd="0" destOrd="0" parTransId="{C202E2E8-4396-475F-9D0E-07385E842456}" sibTransId="{67E40DED-EB25-4DBC-B98E-05C0D381E8A3}"/>
    <dgm:cxn modelId="{1D51C2EC-4572-409D-BE34-66574B53178D}" type="presOf" srcId="{04E689C0-B0CA-4B17-A758-71EF954B1240}" destId="{C66CECBA-063A-4292-877A-A186C81E95E3}" srcOrd="0" destOrd="0" presId="urn:microsoft.com/office/officeart/2005/8/layout/process1"/>
    <dgm:cxn modelId="{4ED1B405-777E-451E-BBF3-E6A2C290BE66}" type="presParOf" srcId="{4E7391A2-0BDE-4664-A9B1-C505136A9160}" destId="{98C9899D-D1BF-4527-971E-457D0857D055}" srcOrd="0" destOrd="0" presId="urn:microsoft.com/office/officeart/2005/8/layout/process1"/>
    <dgm:cxn modelId="{B30D708D-4287-451B-96D2-2A0773C38BEB}" type="presParOf" srcId="{4E7391A2-0BDE-4664-A9B1-C505136A9160}" destId="{3C18124B-CCC4-4669-91CF-E7BFB073065C}" srcOrd="1" destOrd="0" presId="urn:microsoft.com/office/officeart/2005/8/layout/process1"/>
    <dgm:cxn modelId="{2640697F-D65D-482C-BCE0-05CDA1033B37}" type="presParOf" srcId="{3C18124B-CCC4-4669-91CF-E7BFB073065C}" destId="{9B7FE6B8-1F40-40DC-89B1-9E81CDDA2F50}" srcOrd="0" destOrd="0" presId="urn:microsoft.com/office/officeart/2005/8/layout/process1"/>
    <dgm:cxn modelId="{C050A7B2-A497-43E3-A74E-97BB8E1F4B70}" type="presParOf" srcId="{4E7391A2-0BDE-4664-A9B1-C505136A9160}" destId="{CA7E7334-7465-4077-A363-26C5BB8E9515}" srcOrd="2" destOrd="0" presId="urn:microsoft.com/office/officeart/2005/8/layout/process1"/>
    <dgm:cxn modelId="{D7DC5E62-0049-4A78-A7E3-2D46BE92256B}" type="presParOf" srcId="{4E7391A2-0BDE-4664-A9B1-C505136A9160}" destId="{C66CECBA-063A-4292-877A-A186C81E95E3}" srcOrd="3" destOrd="0" presId="urn:microsoft.com/office/officeart/2005/8/layout/process1"/>
    <dgm:cxn modelId="{377DBA1F-E87E-4A49-8259-3A94E6D1DD7D}" type="presParOf" srcId="{C66CECBA-063A-4292-877A-A186C81E95E3}" destId="{ADC47F58-A680-4E60-8A66-3431F6B3F512}" srcOrd="0" destOrd="0" presId="urn:microsoft.com/office/officeart/2005/8/layout/process1"/>
    <dgm:cxn modelId="{5F4FFF4C-BBC3-47A8-9311-A4BE3C868B57}" type="presParOf" srcId="{4E7391A2-0BDE-4664-A9B1-C505136A9160}" destId="{80CEC117-05F4-46E2-AC44-0ECA05AB53E6}" srcOrd="4" destOrd="0" presId="urn:microsoft.com/office/officeart/2005/8/layout/process1"/>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0CAD212-6042-4A34-99A7-32AF70F4AC7F}"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en-GB"/>
        </a:p>
      </dgm:t>
    </dgm:pt>
    <dgm:pt modelId="{9798BAA7-0E46-4FEE-9363-29D9DDC47CFD}">
      <dgm:prSet phldrT="[Text]"/>
      <dgm:spPr/>
      <dgm:t>
        <a:bodyPr/>
        <a:lstStyle/>
        <a:p>
          <a:r>
            <a:rPr lang="en-GB"/>
            <a:t>1</a:t>
          </a:r>
        </a:p>
      </dgm:t>
    </dgm:pt>
    <dgm:pt modelId="{3A75A6F4-E92D-456A-991D-6528AAC1A4FF}" type="parTrans" cxnId="{4466ACEC-134E-4EE4-83D3-73DAB5FD75BC}">
      <dgm:prSet/>
      <dgm:spPr/>
      <dgm:t>
        <a:bodyPr/>
        <a:lstStyle/>
        <a:p>
          <a:endParaRPr lang="en-GB"/>
        </a:p>
      </dgm:t>
    </dgm:pt>
    <dgm:pt modelId="{802053DB-56E5-43C0-B728-739F4FD38E13}" type="sibTrans" cxnId="{4466ACEC-134E-4EE4-83D3-73DAB5FD75BC}">
      <dgm:prSet/>
      <dgm:spPr/>
      <dgm:t>
        <a:bodyPr/>
        <a:lstStyle/>
        <a:p>
          <a:endParaRPr lang="en-GB"/>
        </a:p>
      </dgm:t>
    </dgm:pt>
    <dgm:pt modelId="{714A9E8A-0C24-4AAB-AE45-D9C7BF1A5867}">
      <dgm:prSet phldrT="[Text]"/>
      <dgm:spPr/>
      <dgm:t>
        <a:bodyPr/>
        <a:lstStyle/>
        <a:p>
          <a:r>
            <a:rPr lang="en-GB"/>
            <a:t>2</a:t>
          </a:r>
        </a:p>
      </dgm:t>
    </dgm:pt>
    <dgm:pt modelId="{8ED0F6B6-68A1-4896-AED8-57CE375A2BDD}" type="parTrans" cxnId="{9AD67C6C-4E5B-4DDA-BD91-0F237F124E7F}">
      <dgm:prSet/>
      <dgm:spPr/>
      <dgm:t>
        <a:bodyPr/>
        <a:lstStyle/>
        <a:p>
          <a:endParaRPr lang="en-GB"/>
        </a:p>
      </dgm:t>
    </dgm:pt>
    <dgm:pt modelId="{4174FC51-810A-48BE-BA3A-29AF4B7442E2}" type="sibTrans" cxnId="{9AD67C6C-4E5B-4DDA-BD91-0F237F124E7F}">
      <dgm:prSet/>
      <dgm:spPr/>
      <dgm:t>
        <a:bodyPr/>
        <a:lstStyle/>
        <a:p>
          <a:endParaRPr lang="en-GB"/>
        </a:p>
      </dgm:t>
    </dgm:pt>
    <dgm:pt modelId="{1D0D4A66-E4BE-4F37-B757-808DC8284BB9}">
      <dgm:prSet phldrT="[Text]"/>
      <dgm:spPr/>
      <dgm:t>
        <a:bodyPr/>
        <a:lstStyle/>
        <a:p>
          <a:r>
            <a:rPr lang="en-GB"/>
            <a:t>Select the waterway to be analysed</a:t>
          </a:r>
        </a:p>
      </dgm:t>
    </dgm:pt>
    <dgm:pt modelId="{48620847-85B0-4D10-A514-7F9CCB8F3EDF}" type="parTrans" cxnId="{55D713B5-1079-4522-8830-40C8E5BD19D4}">
      <dgm:prSet/>
      <dgm:spPr/>
      <dgm:t>
        <a:bodyPr/>
        <a:lstStyle/>
        <a:p>
          <a:endParaRPr lang="en-GB"/>
        </a:p>
      </dgm:t>
    </dgm:pt>
    <dgm:pt modelId="{16665FB3-CD3A-4494-B781-83625C8D1995}" type="sibTrans" cxnId="{55D713B5-1079-4522-8830-40C8E5BD19D4}">
      <dgm:prSet/>
      <dgm:spPr/>
      <dgm:t>
        <a:bodyPr/>
        <a:lstStyle/>
        <a:p>
          <a:endParaRPr lang="en-GB"/>
        </a:p>
      </dgm:t>
    </dgm:pt>
    <dgm:pt modelId="{7BF98684-8AE1-4329-999F-F1135ABCD613}">
      <dgm:prSet phldrT="[Text]"/>
      <dgm:spPr/>
      <dgm:t>
        <a:bodyPr/>
        <a:lstStyle/>
        <a:p>
          <a:r>
            <a:rPr lang="en-GB"/>
            <a:t>Define assessment zones and describe each area</a:t>
          </a:r>
        </a:p>
      </dgm:t>
    </dgm:pt>
    <dgm:pt modelId="{E73E8576-C06D-4B88-B4A0-9CBF3AC9647F}" type="parTrans" cxnId="{AA4BC4C9-56D5-49F6-9B74-75139FD23B2F}">
      <dgm:prSet/>
      <dgm:spPr/>
      <dgm:t>
        <a:bodyPr/>
        <a:lstStyle/>
        <a:p>
          <a:endParaRPr lang="en-GB"/>
        </a:p>
      </dgm:t>
    </dgm:pt>
    <dgm:pt modelId="{1703165B-0464-47AB-8452-01B8977B13A9}" type="sibTrans" cxnId="{AA4BC4C9-56D5-49F6-9B74-75139FD23B2F}">
      <dgm:prSet/>
      <dgm:spPr/>
      <dgm:t>
        <a:bodyPr/>
        <a:lstStyle/>
        <a:p>
          <a:endParaRPr lang="en-GB"/>
        </a:p>
      </dgm:t>
    </dgm:pt>
    <dgm:pt modelId="{2A85261F-5A56-401C-8991-535F174876DF}">
      <dgm:prSet phldrT="[Text]"/>
      <dgm:spPr/>
      <dgm:t>
        <a:bodyPr/>
        <a:lstStyle/>
        <a:p>
          <a:r>
            <a:rPr lang="en-GB"/>
            <a:t>3</a:t>
          </a:r>
        </a:p>
      </dgm:t>
    </dgm:pt>
    <dgm:pt modelId="{E119E1D0-AF87-4A0F-8F37-A523D21D5FAC}" type="parTrans" cxnId="{B0F99F48-A26E-4E7A-9AFC-B167C1BA99F0}">
      <dgm:prSet/>
      <dgm:spPr/>
      <dgm:t>
        <a:bodyPr/>
        <a:lstStyle/>
        <a:p>
          <a:endParaRPr lang="en-GB"/>
        </a:p>
      </dgm:t>
    </dgm:pt>
    <dgm:pt modelId="{DE25F289-7C79-408A-824F-8F3A850536C9}" type="sibTrans" cxnId="{B0F99F48-A26E-4E7A-9AFC-B167C1BA99F0}">
      <dgm:prSet/>
      <dgm:spPr/>
      <dgm:t>
        <a:bodyPr/>
        <a:lstStyle/>
        <a:p>
          <a:endParaRPr lang="en-GB"/>
        </a:p>
      </dgm:t>
    </dgm:pt>
    <dgm:pt modelId="{9F8C56AA-50D7-41B4-BD40-2A38F7473FDC}">
      <dgm:prSet phldrT="[Text]"/>
      <dgm:spPr/>
      <dgm:t>
        <a:bodyPr/>
        <a:lstStyle/>
        <a:p>
          <a:r>
            <a:rPr lang="en-GB"/>
            <a:t>Identify hazards within each  zone and develop associated scenarios</a:t>
          </a:r>
        </a:p>
      </dgm:t>
    </dgm:pt>
    <dgm:pt modelId="{1EE477DF-D670-4DCF-9CD2-0A502902AEB6}" type="parTrans" cxnId="{187F72AD-BD01-412C-95ED-68F8EC628D46}">
      <dgm:prSet/>
      <dgm:spPr/>
      <dgm:t>
        <a:bodyPr/>
        <a:lstStyle/>
        <a:p>
          <a:endParaRPr lang="en-GB"/>
        </a:p>
      </dgm:t>
    </dgm:pt>
    <dgm:pt modelId="{1DFFD4CC-DCAA-48DD-8E76-CA455083CAB1}" type="sibTrans" cxnId="{187F72AD-BD01-412C-95ED-68F8EC628D46}">
      <dgm:prSet/>
      <dgm:spPr/>
      <dgm:t>
        <a:bodyPr/>
        <a:lstStyle/>
        <a:p>
          <a:endParaRPr lang="en-GB"/>
        </a:p>
      </dgm:t>
    </dgm:pt>
    <dgm:pt modelId="{252202F8-BF60-434C-B8FF-5FF1F60A39F0}">
      <dgm:prSet phldrT="[Text]"/>
      <dgm:spPr/>
      <dgm:t>
        <a:bodyPr/>
        <a:lstStyle/>
        <a:p>
          <a:r>
            <a:rPr lang="en-GB"/>
            <a:t>4</a:t>
          </a:r>
        </a:p>
      </dgm:t>
    </dgm:pt>
    <dgm:pt modelId="{00524FD7-FD20-438D-B17C-11429C47324B}" type="parTrans" cxnId="{09E427C0-79B5-4E81-A1C2-D0DC7D984F28}">
      <dgm:prSet/>
      <dgm:spPr/>
      <dgm:t>
        <a:bodyPr/>
        <a:lstStyle/>
        <a:p>
          <a:endParaRPr lang="en-GB"/>
        </a:p>
      </dgm:t>
    </dgm:pt>
    <dgm:pt modelId="{0E1C33EC-310F-4C0A-8A28-072AD63F4BE7}" type="sibTrans" cxnId="{09E427C0-79B5-4E81-A1C2-D0DC7D984F28}">
      <dgm:prSet/>
      <dgm:spPr/>
      <dgm:t>
        <a:bodyPr/>
        <a:lstStyle/>
        <a:p>
          <a:endParaRPr lang="en-GB"/>
        </a:p>
      </dgm:t>
    </dgm:pt>
    <dgm:pt modelId="{9B1DA351-E085-4C99-A6F1-113A8F3DBE4A}">
      <dgm:prSet phldrT="[Text]"/>
      <dgm:spPr/>
      <dgm:t>
        <a:bodyPr/>
        <a:lstStyle/>
        <a:p>
          <a:r>
            <a:rPr lang="en-GB"/>
            <a:t>Assess the probability and impact of each scenario</a:t>
          </a:r>
        </a:p>
      </dgm:t>
    </dgm:pt>
    <dgm:pt modelId="{8B8459A9-D9ED-42E9-B6FD-E417F203F4AB}" type="parTrans" cxnId="{D34966B7-2EA5-4AEC-AB36-C76DC4B4A0F2}">
      <dgm:prSet/>
      <dgm:spPr/>
      <dgm:t>
        <a:bodyPr/>
        <a:lstStyle/>
        <a:p>
          <a:endParaRPr lang="en-GB"/>
        </a:p>
      </dgm:t>
    </dgm:pt>
    <dgm:pt modelId="{160D4876-3897-4CC0-85F8-50AF1A740C73}" type="sibTrans" cxnId="{D34966B7-2EA5-4AEC-AB36-C76DC4B4A0F2}">
      <dgm:prSet/>
      <dgm:spPr/>
      <dgm:t>
        <a:bodyPr/>
        <a:lstStyle/>
        <a:p>
          <a:endParaRPr lang="en-GB"/>
        </a:p>
      </dgm:t>
    </dgm:pt>
    <dgm:pt modelId="{B9D6E34F-926B-4B2F-8F49-DDC3444CD378}">
      <dgm:prSet phldrT="[Text]"/>
      <dgm:spPr/>
      <dgm:t>
        <a:bodyPr/>
        <a:lstStyle/>
        <a:p>
          <a:r>
            <a:rPr lang="en-GB"/>
            <a:t>5</a:t>
          </a:r>
        </a:p>
      </dgm:t>
    </dgm:pt>
    <dgm:pt modelId="{7F31B725-D317-4962-BC9F-CE0B2AF2AB21}" type="parTrans" cxnId="{C891F4EF-90A8-4033-92A2-F4C64432A2F8}">
      <dgm:prSet/>
      <dgm:spPr/>
      <dgm:t>
        <a:bodyPr/>
        <a:lstStyle/>
        <a:p>
          <a:endParaRPr lang="en-GB"/>
        </a:p>
      </dgm:t>
    </dgm:pt>
    <dgm:pt modelId="{088C085E-F347-427A-92D5-21C93DB6D775}" type="sibTrans" cxnId="{C891F4EF-90A8-4033-92A2-F4C64432A2F8}">
      <dgm:prSet/>
      <dgm:spPr/>
      <dgm:t>
        <a:bodyPr/>
        <a:lstStyle/>
        <a:p>
          <a:endParaRPr lang="en-GB"/>
        </a:p>
      </dgm:t>
    </dgm:pt>
    <dgm:pt modelId="{C662F761-ACE0-4BDF-A40C-5776D82D32F6}">
      <dgm:prSet phldrT="[Text]"/>
      <dgm:spPr/>
      <dgm:t>
        <a:bodyPr/>
        <a:lstStyle/>
        <a:p>
          <a:r>
            <a:rPr lang="en-GB"/>
            <a:t>Identify and prioritize possible risk control options</a:t>
          </a:r>
        </a:p>
      </dgm:t>
    </dgm:pt>
    <dgm:pt modelId="{4E161B03-06A1-4E98-85BE-F683A2FAEF13}" type="parTrans" cxnId="{3F2D00BD-9B2D-4EB7-A56C-8DFE32CB1743}">
      <dgm:prSet/>
      <dgm:spPr/>
      <dgm:t>
        <a:bodyPr/>
        <a:lstStyle/>
        <a:p>
          <a:endParaRPr lang="en-GB"/>
        </a:p>
      </dgm:t>
    </dgm:pt>
    <dgm:pt modelId="{49941240-E7BD-441D-A574-65D6AA94B0C7}" type="sibTrans" cxnId="{3F2D00BD-9B2D-4EB7-A56C-8DFE32CB1743}">
      <dgm:prSet/>
      <dgm:spPr/>
      <dgm:t>
        <a:bodyPr/>
        <a:lstStyle/>
        <a:p>
          <a:endParaRPr lang="en-GB"/>
        </a:p>
      </dgm:t>
    </dgm:pt>
    <dgm:pt modelId="{87EF3859-B553-4DC1-9003-783253D11353}">
      <dgm:prSet phldrT="[Text]"/>
      <dgm:spPr/>
      <dgm:t>
        <a:bodyPr/>
        <a:lstStyle/>
        <a:p>
          <a:r>
            <a:rPr lang="en-GB"/>
            <a:t>6</a:t>
          </a:r>
        </a:p>
      </dgm:t>
    </dgm:pt>
    <dgm:pt modelId="{58887CCF-77BB-4398-AF1F-B71E47506E04}" type="parTrans" cxnId="{8E11D289-1B4B-4833-852F-634BC81655FE}">
      <dgm:prSet/>
      <dgm:spPr/>
      <dgm:t>
        <a:bodyPr/>
        <a:lstStyle/>
        <a:p>
          <a:endParaRPr lang="en-GB"/>
        </a:p>
      </dgm:t>
    </dgm:pt>
    <dgm:pt modelId="{8629EDF9-9062-4186-B4C9-EFC262EA3325}" type="sibTrans" cxnId="{8E11D289-1B4B-4833-852F-634BC81655FE}">
      <dgm:prSet/>
      <dgm:spPr/>
      <dgm:t>
        <a:bodyPr/>
        <a:lstStyle/>
        <a:p>
          <a:endParaRPr lang="en-GB"/>
        </a:p>
      </dgm:t>
    </dgm:pt>
    <dgm:pt modelId="{4EBDE4B8-9850-4B44-BE1E-ADEBE918A017}">
      <dgm:prSet phldrT="[Text]"/>
      <dgm:spPr/>
      <dgm:t>
        <a:bodyPr/>
        <a:lstStyle/>
        <a:p>
          <a:r>
            <a:rPr lang="en-GB"/>
            <a:t>Produce a comprehensive report of the risk assessment</a:t>
          </a:r>
          <a:endParaRPr lang="en-GB">
            <a:solidFill>
              <a:srgbClr val="FF0000"/>
            </a:solidFill>
          </a:endParaRPr>
        </a:p>
      </dgm:t>
    </dgm:pt>
    <dgm:pt modelId="{3082AA76-344D-4BC7-9013-68B2F1D27A1F}" type="parTrans" cxnId="{D6E5B92B-8F70-4386-B2DE-DACC1A50953C}">
      <dgm:prSet/>
      <dgm:spPr/>
      <dgm:t>
        <a:bodyPr/>
        <a:lstStyle/>
        <a:p>
          <a:endParaRPr lang="en-GB"/>
        </a:p>
      </dgm:t>
    </dgm:pt>
    <dgm:pt modelId="{5430054D-B66E-4B53-A1F0-71587AD44ADF}" type="sibTrans" cxnId="{D6E5B92B-8F70-4386-B2DE-DACC1A50953C}">
      <dgm:prSet/>
      <dgm:spPr/>
      <dgm:t>
        <a:bodyPr/>
        <a:lstStyle/>
        <a:p>
          <a:endParaRPr lang="en-GB"/>
        </a:p>
      </dgm:t>
    </dgm:pt>
    <dgm:pt modelId="{EE46FD47-57EC-415D-A17A-918B1F56CB49}">
      <dgm:prSet phldrT="[Text]"/>
      <dgm:spPr/>
      <dgm:t>
        <a:bodyPr/>
        <a:lstStyle/>
        <a:p>
          <a:r>
            <a:rPr lang="en-GB"/>
            <a:t>7</a:t>
          </a:r>
        </a:p>
      </dgm:t>
    </dgm:pt>
    <dgm:pt modelId="{1FE42D51-AC2E-4B1D-AD42-2B42EC703DA4}" type="parTrans" cxnId="{69647457-CA1D-4237-8067-3D33BF129CB5}">
      <dgm:prSet/>
      <dgm:spPr/>
      <dgm:t>
        <a:bodyPr/>
        <a:lstStyle/>
        <a:p>
          <a:endParaRPr lang="en-GB"/>
        </a:p>
      </dgm:t>
    </dgm:pt>
    <dgm:pt modelId="{71527C1A-53A1-43CD-828F-455B00C06272}" type="sibTrans" cxnId="{69647457-CA1D-4237-8067-3D33BF129CB5}">
      <dgm:prSet/>
      <dgm:spPr/>
      <dgm:t>
        <a:bodyPr/>
        <a:lstStyle/>
        <a:p>
          <a:endParaRPr lang="en-GB"/>
        </a:p>
      </dgm:t>
    </dgm:pt>
    <dgm:pt modelId="{A8EA2A55-465E-4C22-A3F3-7DF38EFEF061}">
      <dgm:prSet phldrT="[Text]"/>
      <dgm:spPr/>
      <dgm:t>
        <a:bodyPr/>
        <a:lstStyle/>
        <a:p>
          <a:r>
            <a:rPr lang="en-GB"/>
            <a:t>Communicate result to decision makers</a:t>
          </a:r>
        </a:p>
      </dgm:t>
    </dgm:pt>
    <dgm:pt modelId="{8BA728FB-1639-4A44-8200-A9FC82BE86F7}" type="sibTrans" cxnId="{0C4CACB3-B0CD-4385-AAF0-6CBED33BE15E}">
      <dgm:prSet/>
      <dgm:spPr/>
      <dgm:t>
        <a:bodyPr/>
        <a:lstStyle/>
        <a:p>
          <a:endParaRPr lang="en-GB"/>
        </a:p>
      </dgm:t>
    </dgm:pt>
    <dgm:pt modelId="{10B50647-C067-4BCF-A0D3-55965E42E4B8}" type="parTrans" cxnId="{0C4CACB3-B0CD-4385-AAF0-6CBED33BE15E}">
      <dgm:prSet/>
      <dgm:spPr/>
      <dgm:t>
        <a:bodyPr/>
        <a:lstStyle/>
        <a:p>
          <a:endParaRPr lang="en-GB"/>
        </a:p>
      </dgm:t>
    </dgm:pt>
    <dgm:pt modelId="{6F0CA167-64B7-4BBC-B777-624B8FE6C889}" type="pres">
      <dgm:prSet presAssocID="{E0CAD212-6042-4A34-99A7-32AF70F4AC7F}" presName="linearFlow" presStyleCnt="0">
        <dgm:presLayoutVars>
          <dgm:dir/>
          <dgm:animLvl val="lvl"/>
          <dgm:resizeHandles val="exact"/>
        </dgm:presLayoutVars>
      </dgm:prSet>
      <dgm:spPr/>
    </dgm:pt>
    <dgm:pt modelId="{17F99E0C-B290-453F-AE66-EF6EB385C302}" type="pres">
      <dgm:prSet presAssocID="{9798BAA7-0E46-4FEE-9363-29D9DDC47CFD}" presName="composite" presStyleCnt="0"/>
      <dgm:spPr/>
    </dgm:pt>
    <dgm:pt modelId="{0CC16A0E-79A9-4EBE-9A4B-28B0D79B7ACA}" type="pres">
      <dgm:prSet presAssocID="{9798BAA7-0E46-4FEE-9363-29D9DDC47CFD}" presName="parentText" presStyleLbl="alignNode1" presStyleIdx="0" presStyleCnt="7">
        <dgm:presLayoutVars>
          <dgm:chMax val="1"/>
          <dgm:bulletEnabled val="1"/>
        </dgm:presLayoutVars>
      </dgm:prSet>
      <dgm:spPr/>
    </dgm:pt>
    <dgm:pt modelId="{758F573B-18A0-4332-A1C5-CA480A2CA4D8}" type="pres">
      <dgm:prSet presAssocID="{9798BAA7-0E46-4FEE-9363-29D9DDC47CFD}" presName="descendantText" presStyleLbl="alignAcc1" presStyleIdx="0" presStyleCnt="7">
        <dgm:presLayoutVars>
          <dgm:bulletEnabled val="1"/>
        </dgm:presLayoutVars>
      </dgm:prSet>
      <dgm:spPr/>
    </dgm:pt>
    <dgm:pt modelId="{62F04A85-58BF-4DDD-971C-415383EF4D3B}" type="pres">
      <dgm:prSet presAssocID="{802053DB-56E5-43C0-B728-739F4FD38E13}" presName="sp" presStyleCnt="0"/>
      <dgm:spPr/>
    </dgm:pt>
    <dgm:pt modelId="{C760593C-0BBE-4CDC-A3F9-0F84A47F8387}" type="pres">
      <dgm:prSet presAssocID="{714A9E8A-0C24-4AAB-AE45-D9C7BF1A5867}" presName="composite" presStyleCnt="0"/>
      <dgm:spPr/>
    </dgm:pt>
    <dgm:pt modelId="{DC92668E-ACDE-43AD-B520-FC831E4210FA}" type="pres">
      <dgm:prSet presAssocID="{714A9E8A-0C24-4AAB-AE45-D9C7BF1A5867}" presName="parentText" presStyleLbl="alignNode1" presStyleIdx="1" presStyleCnt="7">
        <dgm:presLayoutVars>
          <dgm:chMax val="1"/>
          <dgm:bulletEnabled val="1"/>
        </dgm:presLayoutVars>
      </dgm:prSet>
      <dgm:spPr/>
    </dgm:pt>
    <dgm:pt modelId="{52B851BD-386E-4AC7-A605-151209365841}" type="pres">
      <dgm:prSet presAssocID="{714A9E8A-0C24-4AAB-AE45-D9C7BF1A5867}" presName="descendantText" presStyleLbl="alignAcc1" presStyleIdx="1" presStyleCnt="7">
        <dgm:presLayoutVars>
          <dgm:bulletEnabled val="1"/>
        </dgm:presLayoutVars>
      </dgm:prSet>
      <dgm:spPr/>
    </dgm:pt>
    <dgm:pt modelId="{FEDC20C0-5529-4660-8709-453A3A73109C}" type="pres">
      <dgm:prSet presAssocID="{4174FC51-810A-48BE-BA3A-29AF4B7442E2}" presName="sp" presStyleCnt="0"/>
      <dgm:spPr/>
    </dgm:pt>
    <dgm:pt modelId="{A0C5A912-F901-4D4A-A6C2-84101C37B211}" type="pres">
      <dgm:prSet presAssocID="{2A85261F-5A56-401C-8991-535F174876DF}" presName="composite" presStyleCnt="0"/>
      <dgm:spPr/>
    </dgm:pt>
    <dgm:pt modelId="{43708076-9099-43C7-863E-3BC46FA0D448}" type="pres">
      <dgm:prSet presAssocID="{2A85261F-5A56-401C-8991-535F174876DF}" presName="parentText" presStyleLbl="alignNode1" presStyleIdx="2" presStyleCnt="7">
        <dgm:presLayoutVars>
          <dgm:chMax val="1"/>
          <dgm:bulletEnabled val="1"/>
        </dgm:presLayoutVars>
      </dgm:prSet>
      <dgm:spPr/>
    </dgm:pt>
    <dgm:pt modelId="{DBE59D14-2E47-44EE-BB4A-EE26825B3C71}" type="pres">
      <dgm:prSet presAssocID="{2A85261F-5A56-401C-8991-535F174876DF}" presName="descendantText" presStyleLbl="alignAcc1" presStyleIdx="2" presStyleCnt="7">
        <dgm:presLayoutVars>
          <dgm:bulletEnabled val="1"/>
        </dgm:presLayoutVars>
      </dgm:prSet>
      <dgm:spPr/>
    </dgm:pt>
    <dgm:pt modelId="{66D03C07-055D-431B-B9FA-4A1FC8D76888}" type="pres">
      <dgm:prSet presAssocID="{DE25F289-7C79-408A-824F-8F3A850536C9}" presName="sp" presStyleCnt="0"/>
      <dgm:spPr/>
    </dgm:pt>
    <dgm:pt modelId="{7E5C2DBC-CD0D-4DC3-9D04-157FA0D9F1FD}" type="pres">
      <dgm:prSet presAssocID="{252202F8-BF60-434C-B8FF-5FF1F60A39F0}" presName="composite" presStyleCnt="0"/>
      <dgm:spPr/>
    </dgm:pt>
    <dgm:pt modelId="{CB6B34B5-ACAF-4782-B6E9-05C68D6F0D2F}" type="pres">
      <dgm:prSet presAssocID="{252202F8-BF60-434C-B8FF-5FF1F60A39F0}" presName="parentText" presStyleLbl="alignNode1" presStyleIdx="3" presStyleCnt="7">
        <dgm:presLayoutVars>
          <dgm:chMax val="1"/>
          <dgm:bulletEnabled val="1"/>
        </dgm:presLayoutVars>
      </dgm:prSet>
      <dgm:spPr/>
    </dgm:pt>
    <dgm:pt modelId="{F4767F08-B70F-4386-8390-7229E47AABD5}" type="pres">
      <dgm:prSet presAssocID="{252202F8-BF60-434C-B8FF-5FF1F60A39F0}" presName="descendantText" presStyleLbl="alignAcc1" presStyleIdx="3" presStyleCnt="7">
        <dgm:presLayoutVars>
          <dgm:bulletEnabled val="1"/>
        </dgm:presLayoutVars>
      </dgm:prSet>
      <dgm:spPr/>
    </dgm:pt>
    <dgm:pt modelId="{932EA94D-C1B0-499E-8381-D3A201536BA1}" type="pres">
      <dgm:prSet presAssocID="{0E1C33EC-310F-4C0A-8A28-072AD63F4BE7}" presName="sp" presStyleCnt="0"/>
      <dgm:spPr/>
    </dgm:pt>
    <dgm:pt modelId="{20AEE794-1ADC-4218-90F6-6A807E611AB4}" type="pres">
      <dgm:prSet presAssocID="{B9D6E34F-926B-4B2F-8F49-DDC3444CD378}" presName="composite" presStyleCnt="0"/>
      <dgm:spPr/>
    </dgm:pt>
    <dgm:pt modelId="{194DAFF9-E01D-45C2-AE0E-1FBC87AC546D}" type="pres">
      <dgm:prSet presAssocID="{B9D6E34F-926B-4B2F-8F49-DDC3444CD378}" presName="parentText" presStyleLbl="alignNode1" presStyleIdx="4" presStyleCnt="7">
        <dgm:presLayoutVars>
          <dgm:chMax val="1"/>
          <dgm:bulletEnabled val="1"/>
        </dgm:presLayoutVars>
      </dgm:prSet>
      <dgm:spPr/>
    </dgm:pt>
    <dgm:pt modelId="{BFDA5DD2-280C-409D-BC15-C04939AF429C}" type="pres">
      <dgm:prSet presAssocID="{B9D6E34F-926B-4B2F-8F49-DDC3444CD378}" presName="descendantText" presStyleLbl="alignAcc1" presStyleIdx="4" presStyleCnt="7">
        <dgm:presLayoutVars>
          <dgm:bulletEnabled val="1"/>
        </dgm:presLayoutVars>
      </dgm:prSet>
      <dgm:spPr/>
    </dgm:pt>
    <dgm:pt modelId="{6784FFA1-A56F-4E89-AE68-42CB4E921821}" type="pres">
      <dgm:prSet presAssocID="{088C085E-F347-427A-92D5-21C93DB6D775}" presName="sp" presStyleCnt="0"/>
      <dgm:spPr/>
    </dgm:pt>
    <dgm:pt modelId="{26CFBB30-107B-406C-B56C-90962F37CDB8}" type="pres">
      <dgm:prSet presAssocID="{87EF3859-B553-4DC1-9003-783253D11353}" presName="composite" presStyleCnt="0"/>
      <dgm:spPr/>
    </dgm:pt>
    <dgm:pt modelId="{190EBB08-8850-40A0-9D26-C7DC62BFC69B}" type="pres">
      <dgm:prSet presAssocID="{87EF3859-B553-4DC1-9003-783253D11353}" presName="parentText" presStyleLbl="alignNode1" presStyleIdx="5" presStyleCnt="7">
        <dgm:presLayoutVars>
          <dgm:chMax val="1"/>
          <dgm:bulletEnabled val="1"/>
        </dgm:presLayoutVars>
      </dgm:prSet>
      <dgm:spPr/>
    </dgm:pt>
    <dgm:pt modelId="{FB432494-05EE-4422-B516-208DC5D93BFD}" type="pres">
      <dgm:prSet presAssocID="{87EF3859-B553-4DC1-9003-783253D11353}" presName="descendantText" presStyleLbl="alignAcc1" presStyleIdx="5" presStyleCnt="7">
        <dgm:presLayoutVars>
          <dgm:bulletEnabled val="1"/>
        </dgm:presLayoutVars>
      </dgm:prSet>
      <dgm:spPr/>
    </dgm:pt>
    <dgm:pt modelId="{992EDE61-0638-4043-877B-33FBA05DA7BD}" type="pres">
      <dgm:prSet presAssocID="{8629EDF9-9062-4186-B4C9-EFC262EA3325}" presName="sp" presStyleCnt="0"/>
      <dgm:spPr/>
    </dgm:pt>
    <dgm:pt modelId="{411D7D7B-6644-42D1-9826-76798E9E2D07}" type="pres">
      <dgm:prSet presAssocID="{EE46FD47-57EC-415D-A17A-918B1F56CB49}" presName="composite" presStyleCnt="0"/>
      <dgm:spPr/>
    </dgm:pt>
    <dgm:pt modelId="{CA6EA196-9E81-4802-8FD2-25016B2E28DC}" type="pres">
      <dgm:prSet presAssocID="{EE46FD47-57EC-415D-A17A-918B1F56CB49}" presName="parentText" presStyleLbl="alignNode1" presStyleIdx="6" presStyleCnt="7">
        <dgm:presLayoutVars>
          <dgm:chMax val="1"/>
          <dgm:bulletEnabled val="1"/>
        </dgm:presLayoutVars>
      </dgm:prSet>
      <dgm:spPr/>
    </dgm:pt>
    <dgm:pt modelId="{8522CA0A-D5FD-45BB-AF0C-969864F766D3}" type="pres">
      <dgm:prSet presAssocID="{EE46FD47-57EC-415D-A17A-918B1F56CB49}" presName="descendantText" presStyleLbl="alignAcc1" presStyleIdx="6" presStyleCnt="7" custLinFactNeighborX="4" custLinFactNeighborY="1">
        <dgm:presLayoutVars>
          <dgm:bulletEnabled val="1"/>
        </dgm:presLayoutVars>
      </dgm:prSet>
      <dgm:spPr/>
    </dgm:pt>
  </dgm:ptLst>
  <dgm:cxnLst>
    <dgm:cxn modelId="{20362201-F063-4B6E-8C03-48491B113832}" type="presOf" srcId="{1D0D4A66-E4BE-4F37-B757-808DC8284BB9}" destId="{758F573B-18A0-4332-A1C5-CA480A2CA4D8}" srcOrd="0" destOrd="0" presId="urn:microsoft.com/office/officeart/2005/8/layout/chevron2"/>
    <dgm:cxn modelId="{D6E5B92B-8F70-4386-B2DE-DACC1A50953C}" srcId="{87EF3859-B553-4DC1-9003-783253D11353}" destId="{4EBDE4B8-9850-4B44-BE1E-ADEBE918A017}" srcOrd="0" destOrd="0" parTransId="{3082AA76-344D-4BC7-9013-68B2F1D27A1F}" sibTransId="{5430054D-B66E-4B53-A1F0-71587AD44ADF}"/>
    <dgm:cxn modelId="{752ECD2C-2991-4351-862F-BF53247B48F2}" type="presOf" srcId="{7BF98684-8AE1-4329-999F-F1135ABCD613}" destId="{52B851BD-386E-4AC7-A605-151209365841}" srcOrd="0" destOrd="0" presId="urn:microsoft.com/office/officeart/2005/8/layout/chevron2"/>
    <dgm:cxn modelId="{DDCC2063-B946-4534-9A79-2B3A4CB91415}" type="presOf" srcId="{252202F8-BF60-434C-B8FF-5FF1F60A39F0}" destId="{CB6B34B5-ACAF-4782-B6E9-05C68D6F0D2F}" srcOrd="0" destOrd="0" presId="urn:microsoft.com/office/officeart/2005/8/layout/chevron2"/>
    <dgm:cxn modelId="{EE585663-3723-44D4-B5DC-388496EC7661}" type="presOf" srcId="{4EBDE4B8-9850-4B44-BE1E-ADEBE918A017}" destId="{FB432494-05EE-4422-B516-208DC5D93BFD}" srcOrd="0" destOrd="0" presId="urn:microsoft.com/office/officeart/2005/8/layout/chevron2"/>
    <dgm:cxn modelId="{31054D68-71EC-4BDD-9016-FB33CA363A2C}" type="presOf" srcId="{E0CAD212-6042-4A34-99A7-32AF70F4AC7F}" destId="{6F0CA167-64B7-4BBC-B777-624B8FE6C889}" srcOrd="0" destOrd="0" presId="urn:microsoft.com/office/officeart/2005/8/layout/chevron2"/>
    <dgm:cxn modelId="{B0F99F48-A26E-4E7A-9AFC-B167C1BA99F0}" srcId="{E0CAD212-6042-4A34-99A7-32AF70F4AC7F}" destId="{2A85261F-5A56-401C-8991-535F174876DF}" srcOrd="2" destOrd="0" parTransId="{E119E1D0-AF87-4A0F-8F37-A523D21D5FAC}" sibTransId="{DE25F289-7C79-408A-824F-8F3A850536C9}"/>
    <dgm:cxn modelId="{9AD67C6C-4E5B-4DDA-BD91-0F237F124E7F}" srcId="{E0CAD212-6042-4A34-99A7-32AF70F4AC7F}" destId="{714A9E8A-0C24-4AAB-AE45-D9C7BF1A5867}" srcOrd="1" destOrd="0" parTransId="{8ED0F6B6-68A1-4896-AED8-57CE375A2BDD}" sibTransId="{4174FC51-810A-48BE-BA3A-29AF4B7442E2}"/>
    <dgm:cxn modelId="{6C325F55-2D2A-432F-B9BD-ACD02DADD3D0}" type="presOf" srcId="{C662F761-ACE0-4BDF-A40C-5776D82D32F6}" destId="{BFDA5DD2-280C-409D-BC15-C04939AF429C}" srcOrd="0" destOrd="0" presId="urn:microsoft.com/office/officeart/2005/8/layout/chevron2"/>
    <dgm:cxn modelId="{69647457-CA1D-4237-8067-3D33BF129CB5}" srcId="{E0CAD212-6042-4A34-99A7-32AF70F4AC7F}" destId="{EE46FD47-57EC-415D-A17A-918B1F56CB49}" srcOrd="6" destOrd="0" parTransId="{1FE42D51-AC2E-4B1D-AD42-2B42EC703DA4}" sibTransId="{71527C1A-53A1-43CD-828F-455B00C06272}"/>
    <dgm:cxn modelId="{6BD7F577-13A2-4E74-91B5-C2725B746E20}" type="presOf" srcId="{A8EA2A55-465E-4C22-A3F3-7DF38EFEF061}" destId="{8522CA0A-D5FD-45BB-AF0C-969864F766D3}" srcOrd="0" destOrd="0" presId="urn:microsoft.com/office/officeart/2005/8/layout/chevron2"/>
    <dgm:cxn modelId="{8E11D289-1B4B-4833-852F-634BC81655FE}" srcId="{E0CAD212-6042-4A34-99A7-32AF70F4AC7F}" destId="{87EF3859-B553-4DC1-9003-783253D11353}" srcOrd="5" destOrd="0" parTransId="{58887CCF-77BB-4398-AF1F-B71E47506E04}" sibTransId="{8629EDF9-9062-4186-B4C9-EFC262EA3325}"/>
    <dgm:cxn modelId="{D442B896-D05D-4221-82A6-AD6D63FC333F}" type="presOf" srcId="{9798BAA7-0E46-4FEE-9363-29D9DDC47CFD}" destId="{0CC16A0E-79A9-4EBE-9A4B-28B0D79B7ACA}" srcOrd="0" destOrd="0" presId="urn:microsoft.com/office/officeart/2005/8/layout/chevron2"/>
    <dgm:cxn modelId="{D1CD909C-61E5-4D19-B747-79A306629850}" type="presOf" srcId="{EE46FD47-57EC-415D-A17A-918B1F56CB49}" destId="{CA6EA196-9E81-4802-8FD2-25016B2E28DC}" srcOrd="0" destOrd="0" presId="urn:microsoft.com/office/officeart/2005/8/layout/chevron2"/>
    <dgm:cxn modelId="{187F72AD-BD01-412C-95ED-68F8EC628D46}" srcId="{2A85261F-5A56-401C-8991-535F174876DF}" destId="{9F8C56AA-50D7-41B4-BD40-2A38F7473FDC}" srcOrd="0" destOrd="0" parTransId="{1EE477DF-D670-4DCF-9CD2-0A502902AEB6}" sibTransId="{1DFFD4CC-DCAA-48DD-8E76-CA455083CAB1}"/>
    <dgm:cxn modelId="{0C4CACB3-B0CD-4385-AAF0-6CBED33BE15E}" srcId="{EE46FD47-57EC-415D-A17A-918B1F56CB49}" destId="{A8EA2A55-465E-4C22-A3F3-7DF38EFEF061}" srcOrd="0" destOrd="0" parTransId="{10B50647-C067-4BCF-A0D3-55965E42E4B8}" sibTransId="{8BA728FB-1639-4A44-8200-A9FC82BE86F7}"/>
    <dgm:cxn modelId="{55D713B5-1079-4522-8830-40C8E5BD19D4}" srcId="{9798BAA7-0E46-4FEE-9363-29D9DDC47CFD}" destId="{1D0D4A66-E4BE-4F37-B757-808DC8284BB9}" srcOrd="0" destOrd="0" parTransId="{48620847-85B0-4D10-A514-7F9CCB8F3EDF}" sibTransId="{16665FB3-CD3A-4494-B781-83625C8D1995}"/>
    <dgm:cxn modelId="{D34966B7-2EA5-4AEC-AB36-C76DC4B4A0F2}" srcId="{252202F8-BF60-434C-B8FF-5FF1F60A39F0}" destId="{9B1DA351-E085-4C99-A6F1-113A8F3DBE4A}" srcOrd="0" destOrd="0" parTransId="{8B8459A9-D9ED-42E9-B6FD-E417F203F4AB}" sibTransId="{160D4876-3897-4CC0-85F8-50AF1A740C73}"/>
    <dgm:cxn modelId="{3F2D00BD-9B2D-4EB7-A56C-8DFE32CB1743}" srcId="{B9D6E34F-926B-4B2F-8F49-DDC3444CD378}" destId="{C662F761-ACE0-4BDF-A40C-5776D82D32F6}" srcOrd="0" destOrd="0" parTransId="{4E161B03-06A1-4E98-85BE-F683A2FAEF13}" sibTransId="{49941240-E7BD-441D-A574-65D6AA94B0C7}"/>
    <dgm:cxn modelId="{BB3E3ABE-AEE0-4A9A-998D-87DFF63B8065}" type="presOf" srcId="{2A85261F-5A56-401C-8991-535F174876DF}" destId="{43708076-9099-43C7-863E-3BC46FA0D448}" srcOrd="0" destOrd="0" presId="urn:microsoft.com/office/officeart/2005/8/layout/chevron2"/>
    <dgm:cxn modelId="{09E427C0-79B5-4E81-A1C2-D0DC7D984F28}" srcId="{E0CAD212-6042-4A34-99A7-32AF70F4AC7F}" destId="{252202F8-BF60-434C-B8FF-5FF1F60A39F0}" srcOrd="3" destOrd="0" parTransId="{00524FD7-FD20-438D-B17C-11429C47324B}" sibTransId="{0E1C33EC-310F-4C0A-8A28-072AD63F4BE7}"/>
    <dgm:cxn modelId="{1BDC1EC1-A82E-4BE1-93B2-0C9DBA78C143}" type="presOf" srcId="{9B1DA351-E085-4C99-A6F1-113A8F3DBE4A}" destId="{F4767F08-B70F-4386-8390-7229E47AABD5}" srcOrd="0" destOrd="0" presId="urn:microsoft.com/office/officeart/2005/8/layout/chevron2"/>
    <dgm:cxn modelId="{AA4BC4C9-56D5-49F6-9B74-75139FD23B2F}" srcId="{714A9E8A-0C24-4AAB-AE45-D9C7BF1A5867}" destId="{7BF98684-8AE1-4329-999F-F1135ABCD613}" srcOrd="0" destOrd="0" parTransId="{E73E8576-C06D-4B88-B4A0-9CBF3AC9647F}" sibTransId="{1703165B-0464-47AB-8452-01B8977B13A9}"/>
    <dgm:cxn modelId="{92BAEFD0-C970-4C9B-AF2C-CDF8CB6F25DF}" type="presOf" srcId="{87EF3859-B553-4DC1-9003-783253D11353}" destId="{190EBB08-8850-40A0-9D26-C7DC62BFC69B}" srcOrd="0" destOrd="0" presId="urn:microsoft.com/office/officeart/2005/8/layout/chevron2"/>
    <dgm:cxn modelId="{10E6DFD8-6C0F-4CFE-93B6-0C562DE7D661}" type="presOf" srcId="{9F8C56AA-50D7-41B4-BD40-2A38F7473FDC}" destId="{DBE59D14-2E47-44EE-BB4A-EE26825B3C71}" srcOrd="0" destOrd="0" presId="urn:microsoft.com/office/officeart/2005/8/layout/chevron2"/>
    <dgm:cxn modelId="{9D8063DE-9323-409A-B974-7DBBF028DAAE}" type="presOf" srcId="{714A9E8A-0C24-4AAB-AE45-D9C7BF1A5867}" destId="{DC92668E-ACDE-43AD-B520-FC831E4210FA}" srcOrd="0" destOrd="0" presId="urn:microsoft.com/office/officeart/2005/8/layout/chevron2"/>
    <dgm:cxn modelId="{4466ACEC-134E-4EE4-83D3-73DAB5FD75BC}" srcId="{E0CAD212-6042-4A34-99A7-32AF70F4AC7F}" destId="{9798BAA7-0E46-4FEE-9363-29D9DDC47CFD}" srcOrd="0" destOrd="0" parTransId="{3A75A6F4-E92D-456A-991D-6528AAC1A4FF}" sibTransId="{802053DB-56E5-43C0-B728-739F4FD38E13}"/>
    <dgm:cxn modelId="{C891F4EF-90A8-4033-92A2-F4C64432A2F8}" srcId="{E0CAD212-6042-4A34-99A7-32AF70F4AC7F}" destId="{B9D6E34F-926B-4B2F-8F49-DDC3444CD378}" srcOrd="4" destOrd="0" parTransId="{7F31B725-D317-4962-BC9F-CE0B2AF2AB21}" sibTransId="{088C085E-F347-427A-92D5-21C93DB6D775}"/>
    <dgm:cxn modelId="{06E250F6-219A-410B-8BC5-CB6FAAF28824}" type="presOf" srcId="{B9D6E34F-926B-4B2F-8F49-DDC3444CD378}" destId="{194DAFF9-E01D-45C2-AE0E-1FBC87AC546D}" srcOrd="0" destOrd="0" presId="urn:microsoft.com/office/officeart/2005/8/layout/chevron2"/>
    <dgm:cxn modelId="{D9454C5B-D234-4784-9D6D-043CCD67B402}" type="presParOf" srcId="{6F0CA167-64B7-4BBC-B777-624B8FE6C889}" destId="{17F99E0C-B290-453F-AE66-EF6EB385C302}" srcOrd="0" destOrd="0" presId="urn:microsoft.com/office/officeart/2005/8/layout/chevron2"/>
    <dgm:cxn modelId="{FAF11A93-F163-41E7-A67A-2D3F82A80FFE}" type="presParOf" srcId="{17F99E0C-B290-453F-AE66-EF6EB385C302}" destId="{0CC16A0E-79A9-4EBE-9A4B-28B0D79B7ACA}" srcOrd="0" destOrd="0" presId="urn:microsoft.com/office/officeart/2005/8/layout/chevron2"/>
    <dgm:cxn modelId="{E84D13F1-7A9D-4813-816D-83E03370A6D2}" type="presParOf" srcId="{17F99E0C-B290-453F-AE66-EF6EB385C302}" destId="{758F573B-18A0-4332-A1C5-CA480A2CA4D8}" srcOrd="1" destOrd="0" presId="urn:microsoft.com/office/officeart/2005/8/layout/chevron2"/>
    <dgm:cxn modelId="{B717FDFA-C41C-4A33-871E-F5F760A73B1F}" type="presParOf" srcId="{6F0CA167-64B7-4BBC-B777-624B8FE6C889}" destId="{62F04A85-58BF-4DDD-971C-415383EF4D3B}" srcOrd="1" destOrd="0" presId="urn:microsoft.com/office/officeart/2005/8/layout/chevron2"/>
    <dgm:cxn modelId="{9CAF140E-3F07-4FE0-83E3-3EDD02A2BEC5}" type="presParOf" srcId="{6F0CA167-64B7-4BBC-B777-624B8FE6C889}" destId="{C760593C-0BBE-4CDC-A3F9-0F84A47F8387}" srcOrd="2" destOrd="0" presId="urn:microsoft.com/office/officeart/2005/8/layout/chevron2"/>
    <dgm:cxn modelId="{CCF13D27-83FD-49D4-8C98-8A1056ABC481}" type="presParOf" srcId="{C760593C-0BBE-4CDC-A3F9-0F84A47F8387}" destId="{DC92668E-ACDE-43AD-B520-FC831E4210FA}" srcOrd="0" destOrd="0" presId="urn:microsoft.com/office/officeart/2005/8/layout/chevron2"/>
    <dgm:cxn modelId="{A01F5057-E908-4177-A2E1-7F318F9F3C96}" type="presParOf" srcId="{C760593C-0BBE-4CDC-A3F9-0F84A47F8387}" destId="{52B851BD-386E-4AC7-A605-151209365841}" srcOrd="1" destOrd="0" presId="urn:microsoft.com/office/officeart/2005/8/layout/chevron2"/>
    <dgm:cxn modelId="{8E657D3A-8270-4C8C-8B10-D602829FE73F}" type="presParOf" srcId="{6F0CA167-64B7-4BBC-B777-624B8FE6C889}" destId="{FEDC20C0-5529-4660-8709-453A3A73109C}" srcOrd="3" destOrd="0" presId="urn:microsoft.com/office/officeart/2005/8/layout/chevron2"/>
    <dgm:cxn modelId="{A247624B-E668-4874-B67D-E823C9143F1D}" type="presParOf" srcId="{6F0CA167-64B7-4BBC-B777-624B8FE6C889}" destId="{A0C5A912-F901-4D4A-A6C2-84101C37B211}" srcOrd="4" destOrd="0" presId="urn:microsoft.com/office/officeart/2005/8/layout/chevron2"/>
    <dgm:cxn modelId="{76B99FAE-9410-4A19-BE88-1CCCC13141B9}" type="presParOf" srcId="{A0C5A912-F901-4D4A-A6C2-84101C37B211}" destId="{43708076-9099-43C7-863E-3BC46FA0D448}" srcOrd="0" destOrd="0" presId="urn:microsoft.com/office/officeart/2005/8/layout/chevron2"/>
    <dgm:cxn modelId="{EBE171C3-0894-406C-93F0-1E0BE35AF1F5}" type="presParOf" srcId="{A0C5A912-F901-4D4A-A6C2-84101C37B211}" destId="{DBE59D14-2E47-44EE-BB4A-EE26825B3C71}" srcOrd="1" destOrd="0" presId="urn:microsoft.com/office/officeart/2005/8/layout/chevron2"/>
    <dgm:cxn modelId="{04C1E8F5-186C-4514-B6C1-16DC196A9BBF}" type="presParOf" srcId="{6F0CA167-64B7-4BBC-B777-624B8FE6C889}" destId="{66D03C07-055D-431B-B9FA-4A1FC8D76888}" srcOrd="5" destOrd="0" presId="urn:microsoft.com/office/officeart/2005/8/layout/chevron2"/>
    <dgm:cxn modelId="{E516A564-D468-43F9-8624-17D75789DC01}" type="presParOf" srcId="{6F0CA167-64B7-4BBC-B777-624B8FE6C889}" destId="{7E5C2DBC-CD0D-4DC3-9D04-157FA0D9F1FD}" srcOrd="6" destOrd="0" presId="urn:microsoft.com/office/officeart/2005/8/layout/chevron2"/>
    <dgm:cxn modelId="{BEA109AB-2E3A-4441-B594-5572FD95E0AD}" type="presParOf" srcId="{7E5C2DBC-CD0D-4DC3-9D04-157FA0D9F1FD}" destId="{CB6B34B5-ACAF-4782-B6E9-05C68D6F0D2F}" srcOrd="0" destOrd="0" presId="urn:microsoft.com/office/officeart/2005/8/layout/chevron2"/>
    <dgm:cxn modelId="{2484100C-24F5-47EB-92CF-73621E94878D}" type="presParOf" srcId="{7E5C2DBC-CD0D-4DC3-9D04-157FA0D9F1FD}" destId="{F4767F08-B70F-4386-8390-7229E47AABD5}" srcOrd="1" destOrd="0" presId="urn:microsoft.com/office/officeart/2005/8/layout/chevron2"/>
    <dgm:cxn modelId="{D6BF4BCD-7EA6-48E6-8DE4-6AB99DD46462}" type="presParOf" srcId="{6F0CA167-64B7-4BBC-B777-624B8FE6C889}" destId="{932EA94D-C1B0-499E-8381-D3A201536BA1}" srcOrd="7" destOrd="0" presId="urn:microsoft.com/office/officeart/2005/8/layout/chevron2"/>
    <dgm:cxn modelId="{8F2105A4-21B0-4111-BEE4-076A55C03600}" type="presParOf" srcId="{6F0CA167-64B7-4BBC-B777-624B8FE6C889}" destId="{20AEE794-1ADC-4218-90F6-6A807E611AB4}" srcOrd="8" destOrd="0" presId="urn:microsoft.com/office/officeart/2005/8/layout/chevron2"/>
    <dgm:cxn modelId="{789CB07C-4E52-4EF8-8B9D-6F6F35318C80}" type="presParOf" srcId="{20AEE794-1ADC-4218-90F6-6A807E611AB4}" destId="{194DAFF9-E01D-45C2-AE0E-1FBC87AC546D}" srcOrd="0" destOrd="0" presId="urn:microsoft.com/office/officeart/2005/8/layout/chevron2"/>
    <dgm:cxn modelId="{9EB6F68F-FF2D-4F9E-8012-9DCEF2DB3DE7}" type="presParOf" srcId="{20AEE794-1ADC-4218-90F6-6A807E611AB4}" destId="{BFDA5DD2-280C-409D-BC15-C04939AF429C}" srcOrd="1" destOrd="0" presId="urn:microsoft.com/office/officeart/2005/8/layout/chevron2"/>
    <dgm:cxn modelId="{FC58E3F3-4CC1-41CB-9A8D-309154BD3A10}" type="presParOf" srcId="{6F0CA167-64B7-4BBC-B777-624B8FE6C889}" destId="{6784FFA1-A56F-4E89-AE68-42CB4E921821}" srcOrd="9" destOrd="0" presId="urn:microsoft.com/office/officeart/2005/8/layout/chevron2"/>
    <dgm:cxn modelId="{83ED59EE-D653-43C3-9ABC-3A4563FCE611}" type="presParOf" srcId="{6F0CA167-64B7-4BBC-B777-624B8FE6C889}" destId="{26CFBB30-107B-406C-B56C-90962F37CDB8}" srcOrd="10" destOrd="0" presId="urn:microsoft.com/office/officeart/2005/8/layout/chevron2"/>
    <dgm:cxn modelId="{2271DA13-5E64-4D5B-869A-32061F871BC4}" type="presParOf" srcId="{26CFBB30-107B-406C-B56C-90962F37CDB8}" destId="{190EBB08-8850-40A0-9D26-C7DC62BFC69B}" srcOrd="0" destOrd="0" presId="urn:microsoft.com/office/officeart/2005/8/layout/chevron2"/>
    <dgm:cxn modelId="{A0A893FB-2138-4960-87FC-B5F1EA8D1358}" type="presParOf" srcId="{26CFBB30-107B-406C-B56C-90962F37CDB8}" destId="{FB432494-05EE-4422-B516-208DC5D93BFD}" srcOrd="1" destOrd="0" presId="urn:microsoft.com/office/officeart/2005/8/layout/chevron2"/>
    <dgm:cxn modelId="{79CDD515-CF1C-4C82-9064-E2C68B3A41C3}" type="presParOf" srcId="{6F0CA167-64B7-4BBC-B777-624B8FE6C889}" destId="{992EDE61-0638-4043-877B-33FBA05DA7BD}" srcOrd="11" destOrd="0" presId="urn:microsoft.com/office/officeart/2005/8/layout/chevron2"/>
    <dgm:cxn modelId="{6520CBE6-158C-4E75-B00F-ED719178C63B}" type="presParOf" srcId="{6F0CA167-64B7-4BBC-B777-624B8FE6C889}" destId="{411D7D7B-6644-42D1-9826-76798E9E2D07}" srcOrd="12" destOrd="0" presId="urn:microsoft.com/office/officeart/2005/8/layout/chevron2"/>
    <dgm:cxn modelId="{9D16C4A4-A7BC-4174-B20B-6A7821DBF0C4}" type="presParOf" srcId="{411D7D7B-6644-42D1-9826-76798E9E2D07}" destId="{CA6EA196-9E81-4802-8FD2-25016B2E28DC}" srcOrd="0" destOrd="0" presId="urn:microsoft.com/office/officeart/2005/8/layout/chevron2"/>
    <dgm:cxn modelId="{A71E89AC-6A72-4A0C-AA95-E5D2C90EA4AE}" type="presParOf" srcId="{411D7D7B-6644-42D1-9826-76798E9E2D07}" destId="{8522CA0A-D5FD-45BB-AF0C-969864F766D3}" srcOrd="1" destOrd="0" presId="urn:microsoft.com/office/officeart/2005/8/layout/chevron2"/>
  </dgm:cxnLst>
  <dgm:bg/>
  <dgm:whole/>
  <dgm:extLst>
    <a:ext uri="http://schemas.microsoft.com/office/drawing/2008/diagram">
      <dsp:dataModelExt xmlns:dsp="http://schemas.microsoft.com/office/drawing/2008/diagram" relId="rId4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8C9899D-D1BF-4527-971E-457D0857D055}">
      <dsp:nvSpPr>
        <dsp:cNvPr id="0" name=""/>
        <dsp:cNvSpPr/>
      </dsp:nvSpPr>
      <dsp:spPr>
        <a:xfrm>
          <a:off x="3957"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da-DK" sz="1000" kern="1200"/>
            <a:t>Hazard</a:t>
          </a:r>
        </a:p>
      </dsp:txBody>
      <dsp:txXfrm>
        <a:off x="15798" y="11841"/>
        <a:ext cx="1159063" cy="380594"/>
      </dsp:txXfrm>
    </dsp:sp>
    <dsp:sp modelId="{3C18124B-CCC4-4669-91CF-E7BFB073065C}">
      <dsp:nvSpPr>
        <dsp:cNvPr id="0" name=""/>
        <dsp:cNvSpPr/>
      </dsp:nvSpPr>
      <dsp:spPr>
        <a:xfrm>
          <a:off x="1304977" y="55477"/>
          <a:ext cx="250742" cy="2933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da-DK" sz="800" kern="1200"/>
        </a:p>
      </dsp:txBody>
      <dsp:txXfrm>
        <a:off x="1304977" y="114141"/>
        <a:ext cx="175519" cy="175992"/>
      </dsp:txXfrm>
    </dsp:sp>
    <dsp:sp modelId="{CA7E7334-7465-4077-A363-26C5BB8E9515}">
      <dsp:nvSpPr>
        <dsp:cNvPr id="0" name=""/>
        <dsp:cNvSpPr/>
      </dsp:nvSpPr>
      <dsp:spPr>
        <a:xfrm>
          <a:off x="1659801"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da-DK" sz="1000" kern="1200"/>
            <a:t>Undesirable</a:t>
          </a:r>
          <a:br>
            <a:rPr lang="da-DK" sz="1000" kern="1200"/>
          </a:br>
          <a:r>
            <a:rPr lang="da-DK" sz="1000" kern="1200"/>
            <a:t>scenario/incident</a:t>
          </a:r>
        </a:p>
      </dsp:txBody>
      <dsp:txXfrm>
        <a:off x="1671642" y="11841"/>
        <a:ext cx="1159063" cy="380594"/>
      </dsp:txXfrm>
    </dsp:sp>
    <dsp:sp modelId="{C66CECBA-063A-4292-877A-A186C81E95E3}">
      <dsp:nvSpPr>
        <dsp:cNvPr id="0" name=""/>
        <dsp:cNvSpPr/>
      </dsp:nvSpPr>
      <dsp:spPr>
        <a:xfrm>
          <a:off x="2960821" y="55477"/>
          <a:ext cx="250742" cy="2933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da-DK" sz="800" kern="1200"/>
        </a:p>
      </dsp:txBody>
      <dsp:txXfrm>
        <a:off x="2960821" y="114141"/>
        <a:ext cx="175519" cy="175992"/>
      </dsp:txXfrm>
    </dsp:sp>
    <dsp:sp modelId="{80CEC117-05F4-46E2-AC44-0ECA05AB53E6}">
      <dsp:nvSpPr>
        <dsp:cNvPr id="0" name=""/>
        <dsp:cNvSpPr/>
      </dsp:nvSpPr>
      <dsp:spPr>
        <a:xfrm>
          <a:off x="3315645"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da-DK" sz="1000" kern="1200"/>
            <a:t>Impact/</a:t>
          </a:r>
          <a:br>
            <a:rPr lang="da-DK" sz="1000" kern="1200"/>
          </a:br>
          <a:r>
            <a:rPr lang="da-DK" sz="1000" kern="1200"/>
            <a:t>Consequences</a:t>
          </a:r>
        </a:p>
      </dsp:txBody>
      <dsp:txXfrm>
        <a:off x="3327486" y="11841"/>
        <a:ext cx="1159063" cy="38059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CC16A0E-79A9-4EBE-9A4B-28B0D79B7ACA}">
      <dsp:nvSpPr>
        <dsp:cNvPr id="0" name=""/>
        <dsp:cNvSpPr/>
      </dsp:nvSpPr>
      <dsp:spPr>
        <a:xfrm rot="5400000">
          <a:off x="-38355" y="38961"/>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1</a:t>
          </a:r>
        </a:p>
      </dsp:txBody>
      <dsp:txXfrm rot="-5400000">
        <a:off x="1" y="90102"/>
        <a:ext cx="178991" cy="76710"/>
      </dsp:txXfrm>
    </dsp:sp>
    <dsp:sp modelId="{758F573B-18A0-4332-A1C5-CA480A2CA4D8}">
      <dsp:nvSpPr>
        <dsp:cNvPr id="0" name=""/>
        <dsp:cNvSpPr/>
      </dsp:nvSpPr>
      <dsp:spPr>
        <a:xfrm rot="5400000">
          <a:off x="2094764" y="-1915166"/>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Select the waterway to be analysed</a:t>
          </a:r>
        </a:p>
      </dsp:txBody>
      <dsp:txXfrm rot="-5400000">
        <a:off x="178992" y="8720"/>
        <a:ext cx="3989637" cy="149978"/>
      </dsp:txXfrm>
    </dsp:sp>
    <dsp:sp modelId="{DC92668E-ACDE-43AD-B520-FC831E4210FA}">
      <dsp:nvSpPr>
        <dsp:cNvPr id="0" name=""/>
        <dsp:cNvSpPr/>
      </dsp:nvSpPr>
      <dsp:spPr>
        <a:xfrm rot="5400000">
          <a:off x="-38355" y="240965"/>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2</a:t>
          </a:r>
        </a:p>
      </dsp:txBody>
      <dsp:txXfrm rot="-5400000">
        <a:off x="1" y="292106"/>
        <a:ext cx="178991" cy="76710"/>
      </dsp:txXfrm>
    </dsp:sp>
    <dsp:sp modelId="{52B851BD-386E-4AC7-A605-151209365841}">
      <dsp:nvSpPr>
        <dsp:cNvPr id="0" name=""/>
        <dsp:cNvSpPr/>
      </dsp:nvSpPr>
      <dsp:spPr>
        <a:xfrm rot="5400000">
          <a:off x="2094764" y="-1713162"/>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Define assessment zones and describe each area</a:t>
          </a:r>
        </a:p>
      </dsp:txBody>
      <dsp:txXfrm rot="-5400000">
        <a:off x="178992" y="210724"/>
        <a:ext cx="3989637" cy="149978"/>
      </dsp:txXfrm>
    </dsp:sp>
    <dsp:sp modelId="{43708076-9099-43C7-863E-3BC46FA0D448}">
      <dsp:nvSpPr>
        <dsp:cNvPr id="0" name=""/>
        <dsp:cNvSpPr/>
      </dsp:nvSpPr>
      <dsp:spPr>
        <a:xfrm rot="5400000">
          <a:off x="-38355" y="442969"/>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3</a:t>
          </a:r>
        </a:p>
      </dsp:txBody>
      <dsp:txXfrm rot="-5400000">
        <a:off x="1" y="494110"/>
        <a:ext cx="178991" cy="76710"/>
      </dsp:txXfrm>
    </dsp:sp>
    <dsp:sp modelId="{DBE59D14-2E47-44EE-BB4A-EE26825B3C71}">
      <dsp:nvSpPr>
        <dsp:cNvPr id="0" name=""/>
        <dsp:cNvSpPr/>
      </dsp:nvSpPr>
      <dsp:spPr>
        <a:xfrm rot="5400000">
          <a:off x="2094764" y="-1511158"/>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Identify hazards within each  zone and develop associated scenarios</a:t>
          </a:r>
        </a:p>
      </dsp:txBody>
      <dsp:txXfrm rot="-5400000">
        <a:off x="178992" y="412728"/>
        <a:ext cx="3989637" cy="149978"/>
      </dsp:txXfrm>
    </dsp:sp>
    <dsp:sp modelId="{CB6B34B5-ACAF-4782-B6E9-05C68D6F0D2F}">
      <dsp:nvSpPr>
        <dsp:cNvPr id="0" name=""/>
        <dsp:cNvSpPr/>
      </dsp:nvSpPr>
      <dsp:spPr>
        <a:xfrm rot="5400000">
          <a:off x="-38355" y="644973"/>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4</a:t>
          </a:r>
        </a:p>
      </dsp:txBody>
      <dsp:txXfrm rot="-5400000">
        <a:off x="1" y="696114"/>
        <a:ext cx="178991" cy="76710"/>
      </dsp:txXfrm>
    </dsp:sp>
    <dsp:sp modelId="{F4767F08-B70F-4386-8390-7229E47AABD5}">
      <dsp:nvSpPr>
        <dsp:cNvPr id="0" name=""/>
        <dsp:cNvSpPr/>
      </dsp:nvSpPr>
      <dsp:spPr>
        <a:xfrm rot="5400000">
          <a:off x="2094764" y="-1309154"/>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Assess the probability and impact of each scenario</a:t>
          </a:r>
        </a:p>
      </dsp:txBody>
      <dsp:txXfrm rot="-5400000">
        <a:off x="178992" y="614732"/>
        <a:ext cx="3989637" cy="149978"/>
      </dsp:txXfrm>
    </dsp:sp>
    <dsp:sp modelId="{194DAFF9-E01D-45C2-AE0E-1FBC87AC546D}">
      <dsp:nvSpPr>
        <dsp:cNvPr id="0" name=""/>
        <dsp:cNvSpPr/>
      </dsp:nvSpPr>
      <dsp:spPr>
        <a:xfrm rot="5400000">
          <a:off x="-38355" y="846978"/>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5</a:t>
          </a:r>
        </a:p>
      </dsp:txBody>
      <dsp:txXfrm rot="-5400000">
        <a:off x="1" y="898119"/>
        <a:ext cx="178991" cy="76710"/>
      </dsp:txXfrm>
    </dsp:sp>
    <dsp:sp modelId="{BFDA5DD2-280C-409D-BC15-C04939AF429C}">
      <dsp:nvSpPr>
        <dsp:cNvPr id="0" name=""/>
        <dsp:cNvSpPr/>
      </dsp:nvSpPr>
      <dsp:spPr>
        <a:xfrm rot="5400000">
          <a:off x="2094764" y="-1107150"/>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Identify and prioritize possible risk control options</a:t>
          </a:r>
        </a:p>
      </dsp:txBody>
      <dsp:txXfrm rot="-5400000">
        <a:off x="178992" y="816736"/>
        <a:ext cx="3989637" cy="149978"/>
      </dsp:txXfrm>
    </dsp:sp>
    <dsp:sp modelId="{190EBB08-8850-40A0-9D26-C7DC62BFC69B}">
      <dsp:nvSpPr>
        <dsp:cNvPr id="0" name=""/>
        <dsp:cNvSpPr/>
      </dsp:nvSpPr>
      <dsp:spPr>
        <a:xfrm rot="5400000">
          <a:off x="-38355" y="1048982"/>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6</a:t>
          </a:r>
        </a:p>
      </dsp:txBody>
      <dsp:txXfrm rot="-5400000">
        <a:off x="1" y="1100123"/>
        <a:ext cx="178991" cy="76710"/>
      </dsp:txXfrm>
    </dsp:sp>
    <dsp:sp modelId="{FB432494-05EE-4422-B516-208DC5D93BFD}">
      <dsp:nvSpPr>
        <dsp:cNvPr id="0" name=""/>
        <dsp:cNvSpPr/>
      </dsp:nvSpPr>
      <dsp:spPr>
        <a:xfrm rot="5400000">
          <a:off x="2094764" y="-905145"/>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Produce a comprehensive report of the risk assessment</a:t>
          </a:r>
          <a:endParaRPr lang="en-GB" sz="900" kern="1200">
            <a:solidFill>
              <a:srgbClr val="FF0000"/>
            </a:solidFill>
          </a:endParaRPr>
        </a:p>
      </dsp:txBody>
      <dsp:txXfrm rot="-5400000">
        <a:off x="178992" y="1018741"/>
        <a:ext cx="3989637" cy="149978"/>
      </dsp:txXfrm>
    </dsp:sp>
    <dsp:sp modelId="{CA6EA196-9E81-4802-8FD2-25016B2E28DC}">
      <dsp:nvSpPr>
        <dsp:cNvPr id="0" name=""/>
        <dsp:cNvSpPr/>
      </dsp:nvSpPr>
      <dsp:spPr>
        <a:xfrm rot="5400000">
          <a:off x="-38355" y="1250986"/>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7</a:t>
          </a:r>
        </a:p>
      </dsp:txBody>
      <dsp:txXfrm rot="-5400000">
        <a:off x="1" y="1302127"/>
        <a:ext cx="178991" cy="76710"/>
      </dsp:txXfrm>
    </dsp:sp>
    <dsp:sp modelId="{8522CA0A-D5FD-45BB-AF0C-969864F766D3}">
      <dsp:nvSpPr>
        <dsp:cNvPr id="0" name=""/>
        <dsp:cNvSpPr/>
      </dsp:nvSpPr>
      <dsp:spPr>
        <a:xfrm rot="5400000">
          <a:off x="2094764" y="-703139"/>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Communicate result to decision makers</a:t>
          </a:r>
        </a:p>
      </dsp:txBody>
      <dsp:txXfrm rot="-5400000">
        <a:off x="178992" y="1220747"/>
        <a:ext cx="3989637" cy="14997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6022411-6e02-423b-85fd-39e0748b9219">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C9714-997E-4DEB-91C0-24CF2946C6F6}">
  <ds:schemaRefs>
    <ds:schemaRef ds:uri="http://purl.org/dc/elements/1.1/"/>
    <ds:schemaRef ds:uri="http://schemas.microsoft.com/office/2006/metadata/properties"/>
    <ds:schemaRef ds:uri="http://www.w3.org/XML/1998/namespace"/>
    <ds:schemaRef ds:uri="http://schemas.microsoft.com/office/2006/documentManagement/types"/>
    <ds:schemaRef ds:uri="http://purl.org/dc/terms/"/>
    <ds:schemaRef ds:uri="http://purl.org/dc/dcmitype/"/>
    <ds:schemaRef ds:uri="http://schemas.openxmlformats.org/package/2006/metadata/core-properties"/>
    <ds:schemaRef ds:uri="http://schemas.microsoft.com/office/infopath/2007/PartnerControls"/>
    <ds:schemaRef ds:uri="68a7cb0c-1380-4ada-a0d3-28fcda9ebeea"/>
    <ds:schemaRef ds:uri="3ee2260e-c9db-4507-9c59-0734b8467c51"/>
  </ds:schemaRefs>
</ds:datastoreItem>
</file>

<file path=customXml/itemProps2.xml><?xml version="1.0" encoding="utf-8"?>
<ds:datastoreItem xmlns:ds="http://schemas.openxmlformats.org/officeDocument/2006/customXml" ds:itemID="{3F37BF88-B7C1-4B2E-AB6C-DCB5B1F070EC}"/>
</file>

<file path=customXml/itemProps3.xml><?xml version="1.0" encoding="utf-8"?>
<ds:datastoreItem xmlns:ds="http://schemas.openxmlformats.org/officeDocument/2006/customXml" ds:itemID="{52C07508-4AFC-4F59-BF2C-84A3609A0231}">
  <ds:schemaRefs>
    <ds:schemaRef ds:uri="http://schemas.microsoft.com/sharepoint/v3/contenttype/forms"/>
  </ds:schemaRefs>
</ds:datastoreItem>
</file>

<file path=customXml/itemProps4.xml><?xml version="1.0" encoding="utf-8"?>
<ds:datastoreItem xmlns:ds="http://schemas.openxmlformats.org/officeDocument/2006/customXml" ds:itemID="{2950C0F9-02E5-4583-9FB3-FFAF38F3B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19</Pages>
  <Words>4705</Words>
  <Characters>26824</Characters>
  <Application>Microsoft Office Word</Application>
  <DocSecurity>0</DocSecurity>
  <Lines>223</Lines>
  <Paragraphs>62</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31467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Edward Rogers</cp:lastModifiedBy>
  <cp:revision>35</cp:revision>
  <cp:lastPrinted>2017-12-01T15:12:00Z</cp:lastPrinted>
  <dcterms:created xsi:type="dcterms:W3CDTF">2021-10-25T18:08:00Z</dcterms:created>
  <dcterms:modified xsi:type="dcterms:W3CDTF">2021-10-28T21:44:00Z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17716700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